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A2939" w14:textId="0B886454" w:rsidR="002C7A9E" w:rsidRPr="00FD3514" w:rsidRDefault="006834B0">
      <w:pPr>
        <w:rPr>
          <w:szCs w:val="21"/>
        </w:rPr>
      </w:pPr>
      <w:r w:rsidRPr="00FD3514">
        <w:rPr>
          <w:rFonts w:hint="eastAsia"/>
          <w:szCs w:val="21"/>
        </w:rPr>
        <w:t>２０２３年度　公益社団法人岸和田青年会議所</w:t>
      </w:r>
    </w:p>
    <w:p w14:paraId="0A7D99B9" w14:textId="0F7F1252" w:rsidR="006834B0" w:rsidRDefault="006834B0"/>
    <w:p w14:paraId="18EE8B8A" w14:textId="25D0A043" w:rsidR="006834B0" w:rsidRDefault="006834B0">
      <w:r>
        <w:rPr>
          <w:rFonts w:hint="eastAsia"/>
        </w:rPr>
        <w:t xml:space="preserve">　　　　　　　　　　　　　　　　　　　　　　　　　　　　第６５代理事長　山元雅里</w:t>
      </w:r>
    </w:p>
    <w:p w14:paraId="4FA0E41C" w14:textId="6A5BE1BB" w:rsidR="006834B0" w:rsidRDefault="006834B0"/>
    <w:p w14:paraId="61EFC1C9" w14:textId="19366812" w:rsidR="006834B0" w:rsidRDefault="006834B0">
      <w:r>
        <w:rPr>
          <w:rFonts w:hint="eastAsia"/>
        </w:rPr>
        <w:t>理事長所信</w:t>
      </w:r>
    </w:p>
    <w:p w14:paraId="62E5F80E" w14:textId="2B6A193D" w:rsidR="006834B0" w:rsidRDefault="006834B0"/>
    <w:p w14:paraId="2056FF12" w14:textId="3FDCD502" w:rsidR="006834B0" w:rsidRDefault="006834B0" w:rsidP="006834B0">
      <w:pPr>
        <w:jc w:val="center"/>
        <w:rPr>
          <w:sz w:val="36"/>
          <w:szCs w:val="36"/>
        </w:rPr>
      </w:pPr>
      <w:r w:rsidRPr="006834B0">
        <w:rPr>
          <w:rFonts w:hint="eastAsia"/>
          <w:sz w:val="36"/>
          <w:szCs w:val="36"/>
        </w:rPr>
        <w:t>スローガン</w:t>
      </w:r>
    </w:p>
    <w:p w14:paraId="15E47835" w14:textId="4F18243F" w:rsidR="006834B0" w:rsidRDefault="00FD3514" w:rsidP="00FD3514">
      <w:pPr>
        <w:jc w:val="center"/>
        <w:rPr>
          <w:sz w:val="36"/>
          <w:szCs w:val="36"/>
        </w:rPr>
      </w:pPr>
      <w:r>
        <w:rPr>
          <w:rFonts w:hint="eastAsia"/>
          <w:sz w:val="36"/>
          <w:szCs w:val="36"/>
        </w:rPr>
        <w:t>「</w:t>
      </w:r>
      <w:r w:rsidR="006834B0">
        <w:rPr>
          <w:rFonts w:hint="eastAsia"/>
          <w:sz w:val="36"/>
          <w:szCs w:val="36"/>
        </w:rPr>
        <w:t>６５ｔｈ</w:t>
      </w:r>
      <w:r w:rsidR="00F27A85">
        <w:rPr>
          <w:rFonts w:hint="eastAsia"/>
          <w:sz w:val="36"/>
          <w:szCs w:val="36"/>
        </w:rPr>
        <w:t xml:space="preserve">　ｆａｓｔ　ｉｎｎｏｖａｔｉｏｎ</w:t>
      </w:r>
      <w:r>
        <w:rPr>
          <w:rFonts w:hint="eastAsia"/>
          <w:sz w:val="36"/>
          <w:szCs w:val="36"/>
        </w:rPr>
        <w:t>」</w:t>
      </w:r>
    </w:p>
    <w:p w14:paraId="77EB7A72" w14:textId="70328B6E" w:rsidR="00F27A85" w:rsidDel="00D76344" w:rsidRDefault="00F27A85" w:rsidP="00176746">
      <w:pPr>
        <w:jc w:val="center"/>
        <w:rPr>
          <w:del w:id="0" w:author="tokushima.b.shigematsu@gmail.com" w:date="2022-08-16T23:32:00Z"/>
          <w:sz w:val="36"/>
          <w:szCs w:val="36"/>
        </w:rPr>
      </w:pPr>
      <w:r>
        <w:rPr>
          <w:rFonts w:hint="eastAsia"/>
          <w:sz w:val="36"/>
          <w:szCs w:val="36"/>
        </w:rPr>
        <w:t>～創造した未来は必ず創</w:t>
      </w:r>
      <w:r w:rsidR="00176746">
        <w:rPr>
          <w:rFonts w:hint="eastAsia"/>
          <w:sz w:val="36"/>
          <w:szCs w:val="36"/>
        </w:rPr>
        <w:t>れ</w:t>
      </w:r>
      <w:r>
        <w:rPr>
          <w:rFonts w:hint="eastAsia"/>
          <w:sz w:val="36"/>
          <w:szCs w:val="36"/>
        </w:rPr>
        <w:t>る～</w:t>
      </w:r>
    </w:p>
    <w:p w14:paraId="6829F960" w14:textId="2D50D216" w:rsidR="00F27A85" w:rsidRDefault="00F27A85" w:rsidP="00F27A85">
      <w:pPr>
        <w:jc w:val="center"/>
        <w:rPr>
          <w:sz w:val="36"/>
          <w:szCs w:val="36"/>
        </w:rPr>
      </w:pPr>
    </w:p>
    <w:p w14:paraId="0124FB16" w14:textId="77777777" w:rsidR="00D76344" w:rsidRDefault="00D76344" w:rsidP="00F27A85">
      <w:pPr>
        <w:rPr>
          <w:ins w:id="1" w:author="tokushima.b.shigematsu@gmail.com" w:date="2022-08-16T23:32:00Z"/>
          <w:szCs w:val="21"/>
        </w:rPr>
      </w:pPr>
    </w:p>
    <w:p w14:paraId="3B3525AF" w14:textId="529A3661" w:rsidR="00FD3514" w:rsidRDefault="00F27A85" w:rsidP="00F27A85">
      <w:pPr>
        <w:rPr>
          <w:szCs w:val="21"/>
        </w:rPr>
      </w:pPr>
      <w:r w:rsidRPr="00F27A85">
        <w:rPr>
          <w:rFonts w:hint="eastAsia"/>
          <w:szCs w:val="21"/>
        </w:rPr>
        <w:t>基本方針</w:t>
      </w:r>
    </w:p>
    <w:p w14:paraId="15D02EDA" w14:textId="6EA218CA" w:rsidR="00FD3514" w:rsidRDefault="00FD3514" w:rsidP="00F27A85">
      <w:pPr>
        <w:rPr>
          <w:szCs w:val="21"/>
        </w:rPr>
      </w:pPr>
    </w:p>
    <w:p w14:paraId="5B9E008B" w14:textId="1EBE1401" w:rsidR="00FD3514" w:rsidRPr="003D05AE" w:rsidRDefault="003D05AE" w:rsidP="003D05AE">
      <w:pPr>
        <w:pStyle w:val="a3"/>
        <w:numPr>
          <w:ilvl w:val="0"/>
          <w:numId w:val="1"/>
        </w:numPr>
        <w:ind w:leftChars="0"/>
        <w:rPr>
          <w:szCs w:val="21"/>
        </w:rPr>
      </w:pPr>
      <w:r w:rsidRPr="003D05AE">
        <w:rPr>
          <w:rFonts w:hint="eastAsia"/>
          <w:szCs w:val="21"/>
        </w:rPr>
        <w:t>岸和田の未来を担う青少年の健全なる育成</w:t>
      </w:r>
    </w:p>
    <w:p w14:paraId="7D6B76EB" w14:textId="6346680E" w:rsidR="003D05AE" w:rsidRDefault="00C41B05" w:rsidP="003D05AE">
      <w:pPr>
        <w:pStyle w:val="a3"/>
        <w:numPr>
          <w:ilvl w:val="0"/>
          <w:numId w:val="1"/>
        </w:numPr>
        <w:ind w:leftChars="0"/>
        <w:rPr>
          <w:szCs w:val="21"/>
        </w:rPr>
      </w:pPr>
      <w:r>
        <w:rPr>
          <w:rFonts w:hint="eastAsia"/>
          <w:szCs w:val="21"/>
        </w:rPr>
        <w:t>岸和田の経済を牽引する人材育成</w:t>
      </w:r>
    </w:p>
    <w:p w14:paraId="1F12B9CE" w14:textId="79C81652" w:rsidR="00C41B05" w:rsidRDefault="00C41B05" w:rsidP="003D05AE">
      <w:pPr>
        <w:pStyle w:val="a3"/>
        <w:numPr>
          <w:ilvl w:val="0"/>
          <w:numId w:val="1"/>
        </w:numPr>
        <w:ind w:leftChars="0"/>
        <w:rPr>
          <w:szCs w:val="21"/>
        </w:rPr>
      </w:pPr>
      <w:r>
        <w:rPr>
          <w:rFonts w:hint="eastAsia"/>
          <w:szCs w:val="21"/>
        </w:rPr>
        <w:t>会員の資質と魅力の向上</w:t>
      </w:r>
    </w:p>
    <w:p w14:paraId="0C0D3CE8" w14:textId="5813B720" w:rsidR="00DB2B1D" w:rsidRPr="00DB2B1D" w:rsidRDefault="00841692" w:rsidP="00DB2B1D">
      <w:pPr>
        <w:pStyle w:val="a3"/>
        <w:numPr>
          <w:ilvl w:val="0"/>
          <w:numId w:val="1"/>
        </w:numPr>
        <w:ind w:leftChars="0"/>
        <w:rPr>
          <w:szCs w:val="21"/>
        </w:rPr>
      </w:pPr>
      <w:bookmarkStart w:id="2" w:name="_Hlk110898120"/>
      <w:r>
        <w:rPr>
          <w:rFonts w:hint="eastAsia"/>
          <w:szCs w:val="21"/>
        </w:rPr>
        <w:t>地域課題に目を向ける事業の実施</w:t>
      </w:r>
    </w:p>
    <w:bookmarkEnd w:id="2"/>
    <w:p w14:paraId="7D1AC1E4" w14:textId="2FEF26CE" w:rsidR="00B061E0" w:rsidRDefault="00B061E0" w:rsidP="003D05AE">
      <w:pPr>
        <w:pStyle w:val="a3"/>
        <w:numPr>
          <w:ilvl w:val="0"/>
          <w:numId w:val="1"/>
        </w:numPr>
        <w:ind w:leftChars="0"/>
        <w:rPr>
          <w:szCs w:val="21"/>
        </w:rPr>
      </w:pPr>
      <w:r>
        <w:rPr>
          <w:rFonts w:hint="eastAsia"/>
          <w:szCs w:val="21"/>
        </w:rPr>
        <w:t>創立６５周年を迎えるにあたって</w:t>
      </w:r>
    </w:p>
    <w:p w14:paraId="4A11F37A" w14:textId="2DB6717B" w:rsidR="00B061E0" w:rsidRDefault="00B061E0" w:rsidP="00B061E0">
      <w:pPr>
        <w:pStyle w:val="a3"/>
        <w:ind w:leftChars="0" w:left="420"/>
        <w:rPr>
          <w:szCs w:val="21"/>
        </w:rPr>
      </w:pPr>
    </w:p>
    <w:p w14:paraId="4B2C3B99" w14:textId="1E1AB310" w:rsidR="00B061E0" w:rsidRDefault="00B061E0" w:rsidP="00B061E0">
      <w:pPr>
        <w:rPr>
          <w:b/>
          <w:bCs/>
          <w:szCs w:val="21"/>
        </w:rPr>
      </w:pPr>
      <w:r w:rsidRPr="002B1716">
        <w:rPr>
          <w:rFonts w:hint="eastAsia"/>
          <w:b/>
          <w:bCs/>
          <w:szCs w:val="21"/>
        </w:rPr>
        <w:t>はじめに</w:t>
      </w:r>
    </w:p>
    <w:p w14:paraId="015441C9" w14:textId="77777777" w:rsidR="002B1716" w:rsidRPr="002B1716" w:rsidRDefault="002B1716" w:rsidP="00B061E0">
      <w:pPr>
        <w:rPr>
          <w:b/>
          <w:bCs/>
          <w:szCs w:val="21"/>
        </w:rPr>
      </w:pPr>
    </w:p>
    <w:p w14:paraId="197437DC" w14:textId="4A9411A0" w:rsidR="00F02E91" w:rsidRDefault="00B061E0" w:rsidP="00B061E0">
      <w:pPr>
        <w:rPr>
          <w:ins w:id="3" w:author="tokushima.b.shigematsu@gmail.com" w:date="2022-08-16T22:17:00Z"/>
          <w:color w:val="000000" w:themeColor="text1"/>
          <w:szCs w:val="21"/>
        </w:rPr>
      </w:pPr>
      <w:r w:rsidRPr="002B1716">
        <w:rPr>
          <w:rFonts w:hint="eastAsia"/>
          <w:color w:val="000000" w:themeColor="text1"/>
          <w:szCs w:val="21"/>
        </w:rPr>
        <w:t xml:space="preserve">　</w:t>
      </w:r>
      <w:r w:rsidR="00490E62" w:rsidRPr="002B1716">
        <w:rPr>
          <w:rFonts w:hint="eastAsia"/>
          <w:color w:val="000000" w:themeColor="text1"/>
          <w:szCs w:val="21"/>
        </w:rPr>
        <w:t>２０２</w:t>
      </w:r>
      <w:r w:rsidR="001C6295" w:rsidRPr="002B1716">
        <w:rPr>
          <w:rFonts w:hint="eastAsia"/>
          <w:color w:val="000000" w:themeColor="text1"/>
          <w:szCs w:val="21"/>
        </w:rPr>
        <w:t>０</w:t>
      </w:r>
      <w:r w:rsidR="00490E62" w:rsidRPr="002B1716">
        <w:rPr>
          <w:rFonts w:hint="eastAsia"/>
          <w:color w:val="000000" w:themeColor="text1"/>
          <w:szCs w:val="21"/>
        </w:rPr>
        <w:t>年、新型コロナウイルス感染症が流行してから３年</w:t>
      </w:r>
      <w:r w:rsidR="00F02E91" w:rsidRPr="002B1716">
        <w:rPr>
          <w:rFonts w:hint="eastAsia"/>
          <w:color w:val="000000" w:themeColor="text1"/>
          <w:szCs w:val="21"/>
        </w:rPr>
        <w:t>の月日が</w:t>
      </w:r>
      <w:r w:rsidR="00490E62" w:rsidRPr="002B1716">
        <w:rPr>
          <w:rFonts w:hint="eastAsia"/>
          <w:color w:val="000000" w:themeColor="text1"/>
          <w:szCs w:val="21"/>
        </w:rPr>
        <w:t>経ちますが</w:t>
      </w:r>
      <w:ins w:id="4" w:author="tokushima.b.shigematsu@gmail.com" w:date="2022-08-16T21:54:00Z">
        <w:r w:rsidR="007D6C16">
          <w:rPr>
            <w:rFonts w:hint="eastAsia"/>
            <w:color w:val="000000" w:themeColor="text1"/>
            <w:szCs w:val="21"/>
          </w:rPr>
          <w:t>、</w:t>
        </w:r>
      </w:ins>
      <w:r w:rsidR="00490E62" w:rsidRPr="002B1716">
        <w:rPr>
          <w:rFonts w:hint="eastAsia"/>
          <w:color w:val="000000" w:themeColor="text1"/>
          <w:szCs w:val="21"/>
        </w:rPr>
        <w:t>未だに</w:t>
      </w:r>
      <w:del w:id="5" w:author="CGS" w:date="2022-08-10T09:56:00Z">
        <w:r w:rsidR="00490E62" w:rsidRPr="002B1716" w:rsidDel="0076538D">
          <w:rPr>
            <w:rFonts w:hint="eastAsia"/>
            <w:color w:val="000000" w:themeColor="text1"/>
            <w:szCs w:val="21"/>
          </w:rPr>
          <w:delText>終息の</w:delText>
        </w:r>
        <w:r w:rsidR="00F02E91" w:rsidRPr="002B1716" w:rsidDel="0076538D">
          <w:rPr>
            <w:rFonts w:hint="eastAsia"/>
            <w:color w:val="000000" w:themeColor="text1"/>
            <w:szCs w:val="21"/>
          </w:rPr>
          <w:delText>一途をたどることはなく</w:delText>
        </w:r>
      </w:del>
      <w:ins w:id="6" w:author="CGS" w:date="2022-08-10T09:56:00Z">
        <w:r w:rsidR="0076538D">
          <w:rPr>
            <w:rFonts w:hint="eastAsia"/>
            <w:color w:val="000000" w:themeColor="text1"/>
            <w:szCs w:val="21"/>
          </w:rPr>
          <w:t>収束の兆しが見えず</w:t>
        </w:r>
      </w:ins>
      <w:ins w:id="7" w:author="tokushima.b.shigematsu@gmail.com" w:date="2022-08-16T21:54:00Z">
        <w:r w:rsidR="007D6C16">
          <w:rPr>
            <w:rFonts w:hint="eastAsia"/>
            <w:color w:val="000000" w:themeColor="text1"/>
            <w:szCs w:val="21"/>
          </w:rPr>
          <w:t>、</w:t>
        </w:r>
      </w:ins>
      <w:r w:rsidR="00F02E91" w:rsidRPr="002B1716">
        <w:rPr>
          <w:rFonts w:hint="eastAsia"/>
          <w:color w:val="000000" w:themeColor="text1"/>
          <w:szCs w:val="21"/>
        </w:rPr>
        <w:t>自主的</w:t>
      </w:r>
      <w:r w:rsidR="0097781C" w:rsidRPr="002B1716">
        <w:rPr>
          <w:rFonts w:hint="eastAsia"/>
          <w:color w:val="000000" w:themeColor="text1"/>
          <w:szCs w:val="21"/>
        </w:rPr>
        <w:t>な</w:t>
      </w:r>
      <w:del w:id="8" w:author="tokushima.b.shigematsu@gmail.com" w:date="2022-08-09T21:31:00Z">
        <w:r w:rsidR="00F02E91" w:rsidRPr="00624380" w:rsidDel="00624380">
          <w:rPr>
            <w:rFonts w:hint="eastAsia"/>
            <w:color w:val="000000" w:themeColor="text1"/>
            <w:szCs w:val="21"/>
          </w:rPr>
          <w:delText>人動</w:delText>
        </w:r>
      </w:del>
      <w:ins w:id="9" w:author="tokushima.b.shigematsu@gmail.com" w:date="2022-08-09T21:31:00Z">
        <w:r w:rsidR="00624380">
          <w:rPr>
            <w:rFonts w:hint="eastAsia"/>
            <w:color w:val="000000" w:themeColor="text1"/>
            <w:szCs w:val="21"/>
          </w:rPr>
          <w:t>行動</w:t>
        </w:r>
      </w:ins>
      <w:r w:rsidR="00F02E91" w:rsidRPr="00624380">
        <w:rPr>
          <w:rFonts w:hint="eastAsia"/>
          <w:color w:val="000000" w:themeColor="text1"/>
          <w:szCs w:val="21"/>
        </w:rPr>
        <w:t>制限</w:t>
      </w:r>
      <w:r w:rsidR="00F02E91" w:rsidRPr="002B1716">
        <w:rPr>
          <w:rFonts w:hint="eastAsia"/>
          <w:color w:val="000000" w:themeColor="text1"/>
          <w:szCs w:val="21"/>
        </w:rPr>
        <w:t>を余儀なくされています。</w:t>
      </w:r>
      <w:r w:rsidR="001C6295" w:rsidRPr="002B1716">
        <w:rPr>
          <w:rFonts w:hint="eastAsia"/>
          <w:color w:val="000000" w:themeColor="text1"/>
          <w:szCs w:val="21"/>
        </w:rPr>
        <w:t>そんな中、２０２２年２月にはロシアによるウクライナ侵攻が始まり</w:t>
      </w:r>
      <w:ins w:id="10" w:author="tokushima.b.shigematsu@gmail.com" w:date="2022-08-16T21:58:00Z">
        <w:r w:rsidR="00A830EA">
          <w:rPr>
            <w:rFonts w:hint="eastAsia"/>
            <w:color w:val="000000" w:themeColor="text1"/>
            <w:szCs w:val="21"/>
          </w:rPr>
          <w:t>、</w:t>
        </w:r>
      </w:ins>
      <w:r w:rsidR="001C6295" w:rsidRPr="002B1716">
        <w:rPr>
          <w:rFonts w:hint="eastAsia"/>
          <w:color w:val="000000" w:themeColor="text1"/>
          <w:szCs w:val="21"/>
        </w:rPr>
        <w:t>世界中でロシア</w:t>
      </w:r>
      <w:del w:id="11" w:author="tokushima.b.shigematsu@gmail.com" w:date="2022-08-16T21:58:00Z">
        <w:r w:rsidR="001C6295" w:rsidRPr="002B1716" w:rsidDel="007D6C16">
          <w:rPr>
            <w:rFonts w:hint="eastAsia"/>
            <w:color w:val="000000" w:themeColor="text1"/>
            <w:szCs w:val="21"/>
          </w:rPr>
          <w:delText>への</w:delText>
        </w:r>
      </w:del>
      <w:ins w:id="12" w:author="tokushima.b.shigematsu@gmail.com" w:date="2022-08-16T21:58:00Z">
        <w:r w:rsidR="007D6C16">
          <w:rPr>
            <w:rFonts w:hint="eastAsia"/>
            <w:color w:val="000000" w:themeColor="text1"/>
            <w:szCs w:val="21"/>
          </w:rPr>
          <w:t>に対する</w:t>
        </w:r>
      </w:ins>
      <w:r w:rsidR="001C6295" w:rsidRPr="002B1716">
        <w:rPr>
          <w:rFonts w:hint="eastAsia"/>
          <w:color w:val="000000" w:themeColor="text1"/>
          <w:szCs w:val="21"/>
        </w:rPr>
        <w:t>経済制裁が</w:t>
      </w:r>
      <w:ins w:id="13" w:author="tokushima.b.shigematsu@gmail.com" w:date="2022-08-16T21:58:00Z">
        <w:r w:rsidR="007D6C16">
          <w:rPr>
            <w:rFonts w:hint="eastAsia"/>
            <w:color w:val="000000" w:themeColor="text1"/>
            <w:szCs w:val="21"/>
          </w:rPr>
          <w:t>課されました。</w:t>
        </w:r>
      </w:ins>
      <w:del w:id="14" w:author="tokushima.b.shigematsu@gmail.com" w:date="2022-08-16T21:58:00Z">
        <w:r w:rsidR="001C6295" w:rsidRPr="002B1716" w:rsidDel="007D6C16">
          <w:rPr>
            <w:rFonts w:hint="eastAsia"/>
            <w:color w:val="000000" w:themeColor="text1"/>
            <w:szCs w:val="21"/>
          </w:rPr>
          <w:delText>おこなわれ</w:delText>
        </w:r>
      </w:del>
      <w:r w:rsidR="001C6295" w:rsidRPr="002B1716">
        <w:rPr>
          <w:rFonts w:hint="eastAsia"/>
          <w:color w:val="000000" w:themeColor="text1"/>
          <w:szCs w:val="21"/>
        </w:rPr>
        <w:t>貿易、物流の停止</w:t>
      </w:r>
      <w:r w:rsidR="00F12EB0" w:rsidRPr="002B1716">
        <w:rPr>
          <w:rFonts w:hint="eastAsia"/>
          <w:color w:val="000000" w:themeColor="text1"/>
          <w:szCs w:val="21"/>
        </w:rPr>
        <w:t>により</w:t>
      </w:r>
      <w:ins w:id="15" w:author="tokushima.b.shigematsu@gmail.com" w:date="2022-08-16T21:55:00Z">
        <w:r w:rsidR="007D6C16">
          <w:rPr>
            <w:rFonts w:hint="eastAsia"/>
            <w:color w:val="000000" w:themeColor="text1"/>
            <w:szCs w:val="21"/>
          </w:rPr>
          <w:t>、</w:t>
        </w:r>
      </w:ins>
      <w:r w:rsidR="00F12EB0" w:rsidRPr="002B1716">
        <w:rPr>
          <w:rFonts w:hint="eastAsia"/>
          <w:color w:val="000000" w:themeColor="text1"/>
          <w:szCs w:val="21"/>
        </w:rPr>
        <w:t>小麦や</w:t>
      </w:r>
      <w:r w:rsidR="0097781C" w:rsidRPr="002B1716">
        <w:rPr>
          <w:rFonts w:hint="eastAsia"/>
          <w:color w:val="000000" w:themeColor="text1"/>
          <w:szCs w:val="21"/>
        </w:rPr>
        <w:t>資源</w:t>
      </w:r>
      <w:r w:rsidR="003C47B2" w:rsidRPr="002B1716">
        <w:rPr>
          <w:rFonts w:hint="eastAsia"/>
          <w:color w:val="000000" w:themeColor="text1"/>
          <w:szCs w:val="21"/>
        </w:rPr>
        <w:t>の価格高騰を皮切りに</w:t>
      </w:r>
      <w:ins w:id="16" w:author="tokushima.b.shigematsu@gmail.com" w:date="2022-08-16T21:55:00Z">
        <w:r w:rsidR="007D6C16">
          <w:rPr>
            <w:rFonts w:hint="eastAsia"/>
            <w:color w:val="000000" w:themeColor="text1"/>
            <w:szCs w:val="21"/>
          </w:rPr>
          <w:t>、</w:t>
        </w:r>
      </w:ins>
      <w:r w:rsidR="003C47B2" w:rsidRPr="002B1716">
        <w:rPr>
          <w:rFonts w:hint="eastAsia"/>
          <w:color w:val="000000" w:themeColor="text1"/>
          <w:szCs w:val="21"/>
        </w:rPr>
        <w:t>あらゆる食料品や生活必需品、</w:t>
      </w:r>
      <w:r w:rsidR="0097781C" w:rsidRPr="002B1716">
        <w:rPr>
          <w:rFonts w:hint="eastAsia"/>
          <w:color w:val="000000" w:themeColor="text1"/>
          <w:szCs w:val="21"/>
        </w:rPr>
        <w:t>燃料価格</w:t>
      </w:r>
      <w:del w:id="17" w:author="tokushima.b.shigematsu@gmail.com" w:date="2022-08-16T21:55:00Z">
        <w:r w:rsidR="0097781C" w:rsidRPr="002B1716" w:rsidDel="007D6C16">
          <w:rPr>
            <w:rFonts w:hint="eastAsia"/>
            <w:color w:val="000000" w:themeColor="text1"/>
            <w:szCs w:val="21"/>
          </w:rPr>
          <w:delText>の</w:delText>
        </w:r>
      </w:del>
      <w:ins w:id="18" w:author="tokushima.b.shigematsu@gmail.com" w:date="2022-08-16T21:55:00Z">
        <w:r w:rsidR="007D6C16">
          <w:rPr>
            <w:rFonts w:hint="eastAsia"/>
            <w:color w:val="000000" w:themeColor="text1"/>
            <w:szCs w:val="21"/>
          </w:rPr>
          <w:t>が</w:t>
        </w:r>
      </w:ins>
      <w:r w:rsidR="0097781C" w:rsidRPr="002B1716">
        <w:rPr>
          <w:rFonts w:hint="eastAsia"/>
          <w:color w:val="000000" w:themeColor="text1"/>
          <w:szCs w:val="21"/>
        </w:rPr>
        <w:t>高騰</w:t>
      </w:r>
      <w:ins w:id="19" w:author="tokushima.b.shigematsu@gmail.com" w:date="2022-08-16T21:55:00Z">
        <w:r w:rsidR="007D6C16">
          <w:rPr>
            <w:rFonts w:hint="eastAsia"/>
            <w:color w:val="000000" w:themeColor="text1"/>
            <w:szCs w:val="21"/>
          </w:rPr>
          <w:t>しており、</w:t>
        </w:r>
      </w:ins>
      <w:del w:id="20" w:author="tokushima.b.shigematsu@gmail.com" w:date="2022-08-16T22:00:00Z">
        <w:r w:rsidR="0097781C" w:rsidRPr="002B1716" w:rsidDel="00A830EA">
          <w:rPr>
            <w:rFonts w:hint="eastAsia"/>
            <w:color w:val="000000" w:themeColor="text1"/>
            <w:szCs w:val="21"/>
          </w:rPr>
          <w:delText>が</w:delText>
        </w:r>
      </w:del>
      <w:r w:rsidR="0097781C" w:rsidRPr="002B1716">
        <w:rPr>
          <w:rFonts w:hint="eastAsia"/>
          <w:color w:val="000000" w:themeColor="text1"/>
          <w:szCs w:val="21"/>
        </w:rPr>
        <w:t>わが国</w:t>
      </w:r>
      <w:del w:id="21" w:author="tokushima.b.shigematsu@gmail.com" w:date="2022-08-16T22:00:00Z">
        <w:r w:rsidR="003C47B2" w:rsidRPr="002B1716" w:rsidDel="00A830EA">
          <w:rPr>
            <w:rFonts w:hint="eastAsia"/>
            <w:color w:val="000000" w:themeColor="text1"/>
            <w:szCs w:val="21"/>
          </w:rPr>
          <w:delText>に</w:delText>
        </w:r>
      </w:del>
      <w:r w:rsidR="003C47B2" w:rsidRPr="002B1716">
        <w:rPr>
          <w:rFonts w:hint="eastAsia"/>
          <w:color w:val="000000" w:themeColor="text1"/>
          <w:szCs w:val="21"/>
        </w:rPr>
        <w:t>も</w:t>
      </w:r>
      <w:ins w:id="22" w:author="tokushima.b.shigematsu@gmail.com" w:date="2022-08-16T22:00:00Z">
        <w:r w:rsidR="00A830EA">
          <w:rPr>
            <w:rFonts w:hint="eastAsia"/>
            <w:color w:val="000000" w:themeColor="text1"/>
            <w:szCs w:val="21"/>
          </w:rPr>
          <w:t>深刻な</w:t>
        </w:r>
      </w:ins>
      <w:del w:id="23" w:author="tokushima.b.shigematsu@gmail.com" w:date="2022-08-16T22:00:00Z">
        <w:r w:rsidR="003C47B2" w:rsidRPr="002B1716" w:rsidDel="00A830EA">
          <w:rPr>
            <w:rFonts w:hint="eastAsia"/>
            <w:color w:val="000000" w:themeColor="text1"/>
            <w:szCs w:val="21"/>
          </w:rPr>
          <w:delText>多大なる</w:delText>
        </w:r>
      </w:del>
      <w:r w:rsidR="003C47B2" w:rsidRPr="002B1716">
        <w:rPr>
          <w:rFonts w:hint="eastAsia"/>
          <w:color w:val="000000" w:themeColor="text1"/>
          <w:szCs w:val="21"/>
        </w:rPr>
        <w:t>影響を</w:t>
      </w:r>
      <w:del w:id="24" w:author="tokushima.b.shigematsu@gmail.com" w:date="2022-08-16T22:00:00Z">
        <w:r w:rsidR="003C47B2" w:rsidRPr="002B1716" w:rsidDel="00A830EA">
          <w:rPr>
            <w:rFonts w:hint="eastAsia"/>
            <w:color w:val="000000" w:themeColor="text1"/>
            <w:szCs w:val="21"/>
          </w:rPr>
          <w:delText>及ぼしています</w:delText>
        </w:r>
      </w:del>
      <w:ins w:id="25" w:author="tokushima.b.shigematsu@gmail.com" w:date="2022-08-16T22:00:00Z">
        <w:r w:rsidR="00A830EA">
          <w:rPr>
            <w:rFonts w:hint="eastAsia"/>
            <w:color w:val="000000" w:themeColor="text1"/>
            <w:szCs w:val="21"/>
          </w:rPr>
          <w:t>受けています</w:t>
        </w:r>
      </w:ins>
      <w:r w:rsidR="003C47B2" w:rsidRPr="002B1716">
        <w:rPr>
          <w:rFonts w:hint="eastAsia"/>
          <w:color w:val="000000" w:themeColor="text1"/>
          <w:szCs w:val="21"/>
        </w:rPr>
        <w:t>。</w:t>
      </w:r>
      <w:r w:rsidR="00452249" w:rsidRPr="002B1716">
        <w:rPr>
          <w:rFonts w:hint="eastAsia"/>
          <w:color w:val="000000" w:themeColor="text1"/>
          <w:szCs w:val="21"/>
        </w:rPr>
        <w:t>しかし、</w:t>
      </w:r>
      <w:del w:id="26" w:author="tokushima.b.shigematsu@gmail.com" w:date="2022-08-16T23:12:00Z">
        <w:r w:rsidR="00452249" w:rsidRPr="002B1716" w:rsidDel="008062E2">
          <w:rPr>
            <w:rFonts w:hint="eastAsia"/>
            <w:color w:val="000000" w:themeColor="text1"/>
            <w:szCs w:val="21"/>
          </w:rPr>
          <w:delText>われわれ</w:delText>
        </w:r>
      </w:del>
      <w:ins w:id="27" w:author="tokushima.b.shigematsu@gmail.com" w:date="2022-08-16T23:12:00Z">
        <w:r w:rsidR="008062E2">
          <w:rPr>
            <w:rFonts w:hint="eastAsia"/>
            <w:color w:val="000000" w:themeColor="text1"/>
            <w:szCs w:val="21"/>
          </w:rPr>
          <w:t>我々</w:t>
        </w:r>
      </w:ins>
      <w:r w:rsidR="00452249" w:rsidRPr="002B1716">
        <w:rPr>
          <w:rFonts w:hint="eastAsia"/>
          <w:color w:val="000000" w:themeColor="text1"/>
          <w:szCs w:val="21"/>
        </w:rPr>
        <w:t>は、この</w:t>
      </w:r>
      <w:ins w:id="28" w:author="tokushima.b.shigematsu@gmail.com" w:date="2022-08-09T21:33:00Z">
        <w:r w:rsidR="00624380">
          <w:rPr>
            <w:rFonts w:hint="eastAsia"/>
            <w:color w:val="000000" w:themeColor="text1"/>
            <w:szCs w:val="21"/>
          </w:rPr>
          <w:t>厳しい</w:t>
        </w:r>
      </w:ins>
      <w:del w:id="29" w:author="tokushima.b.shigematsu@gmail.com" w:date="2022-08-09T21:33:00Z">
        <w:r w:rsidR="00452249" w:rsidRPr="002B1716" w:rsidDel="00624380">
          <w:rPr>
            <w:rFonts w:hint="eastAsia"/>
            <w:color w:val="000000" w:themeColor="text1"/>
            <w:szCs w:val="21"/>
          </w:rPr>
          <w:delText>苦境の</w:delText>
        </w:r>
      </w:del>
      <w:r w:rsidR="00452249" w:rsidRPr="002B1716">
        <w:rPr>
          <w:rFonts w:hint="eastAsia"/>
          <w:color w:val="000000" w:themeColor="text1"/>
          <w:szCs w:val="21"/>
        </w:rPr>
        <w:t>局面と向き合い</w:t>
      </w:r>
      <w:ins w:id="30" w:author="tokushima.b.shigematsu@gmail.com" w:date="2022-08-09T21:33:00Z">
        <w:r w:rsidR="00624380">
          <w:rPr>
            <w:rFonts w:hint="eastAsia"/>
            <w:color w:val="000000" w:themeColor="text1"/>
            <w:szCs w:val="21"/>
          </w:rPr>
          <w:t>、</w:t>
        </w:r>
      </w:ins>
      <w:r w:rsidR="00452249" w:rsidRPr="002B1716">
        <w:rPr>
          <w:rFonts w:hint="eastAsia"/>
          <w:color w:val="000000" w:themeColor="text1"/>
          <w:szCs w:val="21"/>
        </w:rPr>
        <w:t>時代の転換</w:t>
      </w:r>
      <w:r w:rsidR="0097781C" w:rsidRPr="002B1716">
        <w:rPr>
          <w:rFonts w:hint="eastAsia"/>
          <w:color w:val="000000" w:themeColor="text1"/>
          <w:szCs w:val="21"/>
        </w:rPr>
        <w:t>点</w:t>
      </w:r>
      <w:r w:rsidR="00452249" w:rsidRPr="002B1716">
        <w:rPr>
          <w:rFonts w:hint="eastAsia"/>
          <w:color w:val="000000" w:themeColor="text1"/>
          <w:szCs w:val="21"/>
        </w:rPr>
        <w:t>を見極めて</w:t>
      </w:r>
      <w:ins w:id="31" w:author="tokushima.b.shigematsu@gmail.com" w:date="2022-08-09T21:33:00Z">
        <w:r w:rsidR="00624380">
          <w:rPr>
            <w:rFonts w:hint="eastAsia"/>
            <w:color w:val="000000" w:themeColor="text1"/>
            <w:szCs w:val="21"/>
          </w:rPr>
          <w:t>、</w:t>
        </w:r>
      </w:ins>
      <w:del w:id="32" w:author="tokushima.b.shigematsu@gmail.com" w:date="2022-08-09T21:34:00Z">
        <w:r w:rsidR="00452249" w:rsidRPr="002B1716" w:rsidDel="00624380">
          <w:rPr>
            <w:rFonts w:hint="eastAsia"/>
            <w:color w:val="000000" w:themeColor="text1"/>
            <w:szCs w:val="21"/>
          </w:rPr>
          <w:delText>この高い壁を乗り越えて</w:delText>
        </w:r>
      </w:del>
      <w:ins w:id="33" w:author="tokushima.b.shigematsu@gmail.com" w:date="2022-08-09T21:34:00Z">
        <w:r w:rsidR="00624380">
          <w:rPr>
            <w:rFonts w:hint="eastAsia"/>
            <w:color w:val="000000" w:themeColor="text1"/>
            <w:szCs w:val="21"/>
          </w:rPr>
          <w:t>こ</w:t>
        </w:r>
      </w:ins>
      <w:ins w:id="34" w:author="tokushima.b.shigematsu@gmail.com" w:date="2022-08-16T22:01:00Z">
        <w:r w:rsidR="00A830EA">
          <w:rPr>
            <w:rFonts w:hint="eastAsia"/>
            <w:color w:val="000000" w:themeColor="text1"/>
            <w:szCs w:val="21"/>
          </w:rPr>
          <w:t>の閉塞した状況</w:t>
        </w:r>
      </w:ins>
      <w:ins w:id="35" w:author="tokushima.b.shigematsu@gmail.com" w:date="2022-08-09T21:34:00Z">
        <w:r w:rsidR="00624380">
          <w:rPr>
            <w:rFonts w:hint="eastAsia"/>
            <w:color w:val="000000" w:themeColor="text1"/>
            <w:szCs w:val="21"/>
          </w:rPr>
          <w:t>を打開して</w:t>
        </w:r>
      </w:ins>
      <w:r w:rsidR="00452249" w:rsidRPr="002B1716">
        <w:rPr>
          <w:rFonts w:hint="eastAsia"/>
          <w:color w:val="000000" w:themeColor="text1"/>
          <w:szCs w:val="21"/>
        </w:rPr>
        <w:t>いかなければなりません。</w:t>
      </w:r>
      <w:ins w:id="36" w:author="tokushima.b.shigematsu@gmail.com" w:date="2022-08-16T23:12:00Z">
        <w:r w:rsidR="008062E2">
          <w:rPr>
            <w:rFonts w:hint="eastAsia"/>
            <w:color w:val="000000" w:themeColor="text1"/>
            <w:szCs w:val="21"/>
          </w:rPr>
          <w:t>我々</w:t>
        </w:r>
      </w:ins>
      <w:ins w:id="37" w:author="tokushima.b.shigematsu@gmail.com" w:date="2022-08-16T22:08:00Z">
        <w:r w:rsidR="00592249">
          <w:rPr>
            <w:rFonts w:hint="eastAsia"/>
            <w:color w:val="000000" w:themeColor="text1"/>
            <w:szCs w:val="21"/>
          </w:rPr>
          <w:t>は、いかなる</w:t>
        </w:r>
      </w:ins>
      <w:ins w:id="38" w:author="tokushima.b.shigematsu@gmail.com" w:date="2022-08-16T22:10:00Z">
        <w:r w:rsidR="00FE2467">
          <w:rPr>
            <w:rFonts w:hint="eastAsia"/>
            <w:color w:val="000000" w:themeColor="text1"/>
            <w:szCs w:val="21"/>
          </w:rPr>
          <w:t>困難</w:t>
        </w:r>
      </w:ins>
      <w:ins w:id="39" w:author="tokushima.b.shigematsu@gmail.com" w:date="2022-08-16T22:08:00Z">
        <w:r w:rsidR="00592249">
          <w:rPr>
            <w:rFonts w:hint="eastAsia"/>
            <w:color w:val="000000" w:themeColor="text1"/>
            <w:szCs w:val="21"/>
          </w:rPr>
          <w:t>に</w:t>
        </w:r>
      </w:ins>
      <w:ins w:id="40" w:author="tokushima.b.shigematsu@gmail.com" w:date="2022-08-16T22:09:00Z">
        <w:r w:rsidR="00FE2467">
          <w:rPr>
            <w:rFonts w:hint="eastAsia"/>
            <w:color w:val="000000" w:themeColor="text1"/>
            <w:szCs w:val="21"/>
          </w:rPr>
          <w:t>逢着</w:t>
        </w:r>
      </w:ins>
      <w:ins w:id="41" w:author="tokushima.b.shigematsu@gmail.com" w:date="2022-08-16T22:08:00Z">
        <w:r w:rsidR="00592249">
          <w:rPr>
            <w:rFonts w:hint="eastAsia"/>
            <w:color w:val="000000" w:themeColor="text1"/>
            <w:szCs w:val="21"/>
          </w:rPr>
          <w:t>しようとも、</w:t>
        </w:r>
      </w:ins>
      <w:r w:rsidR="00492F90" w:rsidRPr="002B1716">
        <w:rPr>
          <w:rFonts w:hint="eastAsia"/>
          <w:color w:val="000000" w:themeColor="text1"/>
          <w:szCs w:val="21"/>
        </w:rPr>
        <w:t>下を向き立ち止まるのではなく</w:t>
      </w:r>
      <w:ins w:id="42" w:author="tokushima.b.shigematsu@gmail.com" w:date="2022-08-09T21:34:00Z">
        <w:r w:rsidR="00DD0E6B">
          <w:rPr>
            <w:rFonts w:hint="eastAsia"/>
            <w:color w:val="000000" w:themeColor="text1"/>
            <w:szCs w:val="21"/>
          </w:rPr>
          <w:t>、</w:t>
        </w:r>
      </w:ins>
      <w:r w:rsidR="00492F90" w:rsidRPr="002B1716">
        <w:rPr>
          <w:rFonts w:hint="eastAsia"/>
          <w:color w:val="000000" w:themeColor="text1"/>
          <w:szCs w:val="21"/>
        </w:rPr>
        <w:t>しっかりと前を向き</w:t>
      </w:r>
      <w:ins w:id="43" w:author="tokushima.b.shigematsu@gmail.com" w:date="2022-08-16T22:05:00Z">
        <w:r w:rsidR="00592249">
          <w:rPr>
            <w:rFonts w:hint="eastAsia"/>
            <w:color w:val="000000" w:themeColor="text1"/>
            <w:szCs w:val="21"/>
          </w:rPr>
          <w:t>、</w:t>
        </w:r>
      </w:ins>
      <w:r w:rsidR="00492F90" w:rsidRPr="002B1716">
        <w:rPr>
          <w:rFonts w:hint="eastAsia"/>
          <w:color w:val="000000" w:themeColor="text1"/>
          <w:szCs w:val="21"/>
        </w:rPr>
        <w:t>地域の課題に目を向け</w:t>
      </w:r>
      <w:r w:rsidR="009842AB" w:rsidRPr="002B1716">
        <w:rPr>
          <w:rFonts w:hint="eastAsia"/>
          <w:color w:val="000000" w:themeColor="text1"/>
          <w:szCs w:val="21"/>
        </w:rPr>
        <w:t>て</w:t>
      </w:r>
      <w:ins w:id="44" w:author="tokushima.b.shigematsu@gmail.com" w:date="2022-08-16T22:05:00Z">
        <w:r w:rsidR="00592249">
          <w:rPr>
            <w:rFonts w:hint="eastAsia"/>
            <w:color w:val="000000" w:themeColor="text1"/>
            <w:szCs w:val="21"/>
          </w:rPr>
          <w:t>、</w:t>
        </w:r>
      </w:ins>
      <w:r w:rsidR="009842AB" w:rsidRPr="002B1716">
        <w:rPr>
          <w:rFonts w:hint="eastAsia"/>
          <w:color w:val="000000" w:themeColor="text1"/>
          <w:szCs w:val="21"/>
        </w:rPr>
        <w:t>明るい豊かな社会の創造を実現してまいります。そのためには、</w:t>
      </w:r>
      <w:r w:rsidR="00416ED3" w:rsidRPr="002B1716">
        <w:rPr>
          <w:rFonts w:hint="eastAsia"/>
          <w:color w:val="000000" w:themeColor="text1"/>
          <w:szCs w:val="21"/>
        </w:rPr>
        <w:t>今一度初心に戻り、</w:t>
      </w:r>
      <w:del w:id="45" w:author="tokushima.b.shigematsu@gmail.com" w:date="2022-08-16T22:11:00Z">
        <w:r w:rsidR="00771434" w:rsidRPr="002B1716" w:rsidDel="00FE2467">
          <w:rPr>
            <w:rFonts w:hint="eastAsia"/>
            <w:color w:val="000000" w:themeColor="text1"/>
            <w:szCs w:val="21"/>
          </w:rPr>
          <w:delText>簡単</w:delText>
        </w:r>
      </w:del>
      <w:ins w:id="46" w:author="tokushima.b.shigematsu@gmail.com" w:date="2022-08-16T22:11:00Z">
        <w:r w:rsidR="00FE2467">
          <w:rPr>
            <w:rFonts w:hint="eastAsia"/>
            <w:color w:val="000000" w:themeColor="text1"/>
            <w:szCs w:val="21"/>
          </w:rPr>
          <w:t>容易</w:t>
        </w:r>
      </w:ins>
      <w:r w:rsidR="00771434" w:rsidRPr="002B1716">
        <w:rPr>
          <w:rFonts w:hint="eastAsia"/>
          <w:color w:val="000000" w:themeColor="text1"/>
          <w:szCs w:val="21"/>
        </w:rPr>
        <w:t>にできることを目的に</w:t>
      </w:r>
      <w:del w:id="47" w:author="tokushima.b.shigematsu@gmail.com" w:date="2022-08-09T21:35:00Z">
        <w:r w:rsidR="00771434" w:rsidRPr="002B1716" w:rsidDel="00DD0E6B">
          <w:rPr>
            <w:rFonts w:hint="eastAsia"/>
            <w:color w:val="000000" w:themeColor="text1"/>
            <w:szCs w:val="21"/>
          </w:rPr>
          <w:delText>置く</w:delText>
        </w:r>
      </w:del>
      <w:ins w:id="48" w:author="tokushima.b.shigematsu@gmail.com" w:date="2022-08-09T21:35:00Z">
        <w:r w:rsidR="00DD0E6B">
          <w:rPr>
            <w:rFonts w:hint="eastAsia"/>
            <w:color w:val="000000" w:themeColor="text1"/>
            <w:szCs w:val="21"/>
          </w:rPr>
          <w:t>据える</w:t>
        </w:r>
      </w:ins>
      <w:r w:rsidR="00771434" w:rsidRPr="002B1716">
        <w:rPr>
          <w:rFonts w:hint="eastAsia"/>
          <w:color w:val="000000" w:themeColor="text1"/>
          <w:szCs w:val="21"/>
        </w:rPr>
        <w:t>のではなく</w:t>
      </w:r>
      <w:ins w:id="49" w:author="tokushima.b.shigematsu@gmail.com" w:date="2022-08-09T21:35:00Z">
        <w:r w:rsidR="00DD0E6B">
          <w:rPr>
            <w:rFonts w:hint="eastAsia"/>
            <w:color w:val="000000" w:themeColor="text1"/>
            <w:szCs w:val="21"/>
          </w:rPr>
          <w:t>、</w:t>
        </w:r>
      </w:ins>
      <w:r w:rsidR="00771434" w:rsidRPr="002B1716">
        <w:rPr>
          <w:rFonts w:hint="eastAsia"/>
          <w:color w:val="000000" w:themeColor="text1"/>
          <w:szCs w:val="21"/>
        </w:rPr>
        <w:t>メンバー全員で</w:t>
      </w:r>
      <w:r w:rsidR="00A305B0" w:rsidRPr="002B1716">
        <w:rPr>
          <w:rFonts w:hint="eastAsia"/>
          <w:color w:val="000000" w:themeColor="text1"/>
          <w:szCs w:val="21"/>
        </w:rPr>
        <w:t>取り組み</w:t>
      </w:r>
      <w:ins w:id="50" w:author="tokushima.b.shigematsu@gmail.com" w:date="2022-08-16T22:11:00Z">
        <w:r w:rsidR="00FE2467">
          <w:rPr>
            <w:rFonts w:hint="eastAsia"/>
            <w:color w:val="000000" w:themeColor="text1"/>
            <w:szCs w:val="21"/>
          </w:rPr>
          <w:t>、</w:t>
        </w:r>
      </w:ins>
      <w:r w:rsidR="00A305B0" w:rsidRPr="002B1716">
        <w:rPr>
          <w:rFonts w:hint="eastAsia"/>
          <w:color w:val="000000" w:themeColor="text1"/>
          <w:szCs w:val="21"/>
        </w:rPr>
        <w:t>話し合い、</w:t>
      </w:r>
      <w:r w:rsidR="00716925" w:rsidRPr="002B1716">
        <w:rPr>
          <w:rFonts w:hint="eastAsia"/>
          <w:color w:val="000000" w:themeColor="text1"/>
          <w:szCs w:val="21"/>
        </w:rPr>
        <w:t>試行錯誤し</w:t>
      </w:r>
      <w:ins w:id="51" w:author="tokushima.b.shigematsu@gmail.com" w:date="2022-08-16T22:11:00Z">
        <w:r w:rsidR="00FE2467">
          <w:rPr>
            <w:rFonts w:hint="eastAsia"/>
            <w:color w:val="000000" w:themeColor="text1"/>
            <w:szCs w:val="21"/>
          </w:rPr>
          <w:t>た先に</w:t>
        </w:r>
      </w:ins>
      <w:r w:rsidR="00771434" w:rsidRPr="002B1716">
        <w:rPr>
          <w:rFonts w:hint="eastAsia"/>
          <w:color w:val="000000" w:themeColor="text1"/>
          <w:szCs w:val="21"/>
        </w:rPr>
        <w:t>実現できる</w:t>
      </w:r>
      <w:r w:rsidR="00716925" w:rsidRPr="002B1716">
        <w:rPr>
          <w:rFonts w:hint="eastAsia"/>
          <w:color w:val="000000" w:themeColor="text1"/>
          <w:szCs w:val="21"/>
        </w:rPr>
        <w:t>高度な</w:t>
      </w:r>
      <w:r w:rsidR="00771434" w:rsidRPr="002B1716">
        <w:rPr>
          <w:rFonts w:hint="eastAsia"/>
          <w:color w:val="000000" w:themeColor="text1"/>
          <w:szCs w:val="21"/>
        </w:rPr>
        <w:t>目的をしっかりと</w:t>
      </w:r>
      <w:r w:rsidR="0097781C" w:rsidRPr="002B1716">
        <w:rPr>
          <w:rFonts w:hint="eastAsia"/>
          <w:color w:val="000000" w:themeColor="text1"/>
          <w:szCs w:val="21"/>
        </w:rPr>
        <w:t>見据え、</w:t>
      </w:r>
      <w:r w:rsidR="00A305B0" w:rsidRPr="002B1716">
        <w:rPr>
          <w:rFonts w:hint="eastAsia"/>
          <w:color w:val="000000" w:themeColor="text1"/>
          <w:szCs w:val="21"/>
        </w:rPr>
        <w:t>常に果敢に挑戦していかなければなりません。</w:t>
      </w:r>
      <w:ins w:id="52" w:author="tokushima.b.shigematsu@gmail.com" w:date="2022-08-16T22:25:00Z">
        <w:r w:rsidR="00623CB5">
          <w:rPr>
            <w:rFonts w:hint="eastAsia"/>
            <w:color w:val="000000" w:themeColor="text1"/>
            <w:szCs w:val="21"/>
          </w:rPr>
          <w:t>本年</w:t>
        </w:r>
      </w:ins>
      <w:ins w:id="53" w:author="tokushima.b.shigematsu@gmail.com" w:date="2022-08-16T22:43:00Z">
        <w:r w:rsidR="006C1725">
          <w:rPr>
            <w:rFonts w:hint="eastAsia"/>
            <w:color w:val="000000" w:themeColor="text1"/>
            <w:szCs w:val="21"/>
          </w:rPr>
          <w:t>創立</w:t>
        </w:r>
      </w:ins>
      <w:ins w:id="54" w:author="tokushima.b.shigematsu@gmail.com" w:date="2022-08-16T22:25:00Z">
        <w:r w:rsidR="00623CB5">
          <w:rPr>
            <w:rFonts w:hint="eastAsia"/>
            <w:color w:val="000000" w:themeColor="text1"/>
            <w:szCs w:val="21"/>
          </w:rPr>
          <w:t>６５周年を迎える</w:t>
        </w:r>
      </w:ins>
      <w:ins w:id="55" w:author="tokushima.b.shigematsu@gmail.com" w:date="2022-08-16T22:16:00Z">
        <w:r w:rsidR="008B0CD6">
          <w:rPr>
            <w:rFonts w:hint="eastAsia"/>
            <w:color w:val="000000" w:themeColor="text1"/>
            <w:szCs w:val="21"/>
          </w:rPr>
          <w:t>当青年会議所は</w:t>
        </w:r>
      </w:ins>
      <w:ins w:id="56" w:author="tokushima.b.shigematsu@gmail.com" w:date="2022-08-16T22:24:00Z">
        <w:r w:rsidR="00623CB5">
          <w:rPr>
            <w:rFonts w:hint="eastAsia"/>
            <w:color w:val="000000" w:themeColor="text1"/>
            <w:szCs w:val="21"/>
          </w:rPr>
          <w:t>、</w:t>
        </w:r>
      </w:ins>
      <w:ins w:id="57" w:author="tokushima.b.shigematsu@gmail.com" w:date="2022-08-16T22:19:00Z">
        <w:r w:rsidR="005C4D07">
          <w:rPr>
            <w:rFonts w:hint="eastAsia"/>
            <w:color w:val="000000" w:themeColor="text1"/>
            <w:szCs w:val="21"/>
          </w:rPr>
          <w:t>これまで</w:t>
        </w:r>
      </w:ins>
      <w:ins w:id="58" w:author="tokushima.b.shigematsu@gmail.com" w:date="2022-08-16T22:44:00Z">
        <w:r w:rsidR="00DE195D">
          <w:rPr>
            <w:rFonts w:hint="eastAsia"/>
            <w:color w:val="000000" w:themeColor="text1"/>
            <w:szCs w:val="21"/>
          </w:rPr>
          <w:t>にも</w:t>
        </w:r>
      </w:ins>
      <w:ins w:id="59" w:author="tokushima.b.shigematsu@gmail.com" w:date="2022-08-16T22:29:00Z">
        <w:r w:rsidR="00CC6B06">
          <w:rPr>
            <w:rFonts w:hint="eastAsia"/>
            <w:color w:val="000000" w:themeColor="text1"/>
            <w:szCs w:val="21"/>
          </w:rPr>
          <w:t>幾多の</w:t>
        </w:r>
      </w:ins>
      <w:ins w:id="60" w:author="tokushima.b.shigematsu@gmail.com" w:date="2022-08-16T22:38:00Z">
        <w:r w:rsidR="00C83671">
          <w:rPr>
            <w:rFonts w:hint="eastAsia"/>
            <w:color w:val="000000" w:themeColor="text1"/>
            <w:szCs w:val="21"/>
          </w:rPr>
          <w:t>困難</w:t>
        </w:r>
      </w:ins>
      <w:ins w:id="61" w:author="tokushima.b.shigematsu@gmail.com" w:date="2022-08-16T22:29:00Z">
        <w:r w:rsidR="00CC6B06">
          <w:rPr>
            <w:rFonts w:hint="eastAsia"/>
            <w:color w:val="000000" w:themeColor="text1"/>
            <w:szCs w:val="21"/>
          </w:rPr>
          <w:t>に直面しましたが</w:t>
        </w:r>
      </w:ins>
      <w:ins w:id="62" w:author="tokushima.b.shigematsu@gmail.com" w:date="2022-08-16T22:24:00Z">
        <w:r w:rsidR="00623CB5">
          <w:rPr>
            <w:rFonts w:hint="eastAsia"/>
            <w:color w:val="000000" w:themeColor="text1"/>
            <w:szCs w:val="21"/>
          </w:rPr>
          <w:t>、先輩諸兄姉は、</w:t>
        </w:r>
      </w:ins>
      <w:ins w:id="63" w:author="tokushima.b.shigematsu@gmail.com" w:date="2022-08-16T22:27:00Z">
        <w:r w:rsidR="00623CB5">
          <w:rPr>
            <w:rFonts w:hint="eastAsia"/>
            <w:color w:val="000000" w:themeColor="text1"/>
            <w:szCs w:val="21"/>
          </w:rPr>
          <w:t>そうした</w:t>
        </w:r>
      </w:ins>
      <w:ins w:id="64" w:author="tokushima.b.shigematsu@gmail.com" w:date="2022-08-16T22:38:00Z">
        <w:r w:rsidR="00C83671">
          <w:rPr>
            <w:rFonts w:hint="eastAsia"/>
            <w:color w:val="000000" w:themeColor="text1"/>
            <w:szCs w:val="21"/>
          </w:rPr>
          <w:t>困難を悉く克服</w:t>
        </w:r>
      </w:ins>
      <w:ins w:id="65" w:author="tokushima.b.shigematsu@gmail.com" w:date="2022-08-16T22:40:00Z">
        <w:r w:rsidR="006C1725">
          <w:rPr>
            <w:rFonts w:hint="eastAsia"/>
            <w:color w:val="000000" w:themeColor="text1"/>
            <w:szCs w:val="21"/>
          </w:rPr>
          <w:t>し</w:t>
        </w:r>
      </w:ins>
      <w:ins w:id="66" w:author="tokushima.b.shigematsu@gmail.com" w:date="2022-08-16T22:27:00Z">
        <w:r w:rsidR="00623CB5">
          <w:rPr>
            <w:rFonts w:hint="eastAsia"/>
            <w:color w:val="000000" w:themeColor="text1"/>
            <w:szCs w:val="21"/>
          </w:rPr>
          <w:t>、</w:t>
        </w:r>
      </w:ins>
      <w:ins w:id="67" w:author="tokushima.b.shigematsu@gmail.com" w:date="2022-08-16T22:31:00Z">
        <w:r w:rsidR="00CC6B06">
          <w:rPr>
            <w:rFonts w:hint="eastAsia"/>
            <w:color w:val="000000" w:themeColor="text1"/>
            <w:szCs w:val="21"/>
          </w:rPr>
          <w:t>今ある岸和田の礎を築かれました。</w:t>
        </w:r>
      </w:ins>
      <w:del w:id="68" w:author="tokushima.b.shigematsu@gmail.com" w:date="2022-08-16T22:22:00Z">
        <w:r w:rsidR="00716925" w:rsidRPr="002B1716" w:rsidDel="005C4D07">
          <w:rPr>
            <w:rFonts w:hint="eastAsia"/>
            <w:color w:val="000000" w:themeColor="text1"/>
            <w:szCs w:val="21"/>
          </w:rPr>
          <w:delText>これま</w:delText>
        </w:r>
      </w:del>
      <w:del w:id="69" w:author="tokushima.b.shigematsu@gmail.com" w:date="2022-08-16T22:31:00Z">
        <w:r w:rsidR="00716925" w:rsidRPr="002B1716" w:rsidDel="00CC6B06">
          <w:rPr>
            <w:rFonts w:hint="eastAsia"/>
            <w:color w:val="000000" w:themeColor="text1"/>
            <w:szCs w:val="21"/>
          </w:rPr>
          <w:delText>で</w:delText>
        </w:r>
      </w:del>
      <w:ins w:id="70" w:author="tokushima.b.shigematsu@gmail.com" w:date="2022-08-16T23:12:00Z">
        <w:r w:rsidR="008062E2">
          <w:rPr>
            <w:rFonts w:hint="eastAsia"/>
            <w:color w:val="000000" w:themeColor="text1"/>
            <w:szCs w:val="21"/>
          </w:rPr>
          <w:t>我々</w:t>
        </w:r>
      </w:ins>
      <w:ins w:id="71" w:author="tokushima.b.shigematsu@gmail.com" w:date="2022-08-16T22:31:00Z">
        <w:r w:rsidR="00CC6B06">
          <w:rPr>
            <w:rFonts w:hint="eastAsia"/>
            <w:color w:val="000000" w:themeColor="text1"/>
            <w:szCs w:val="21"/>
          </w:rPr>
          <w:t>は、</w:t>
        </w:r>
      </w:ins>
      <w:ins w:id="72" w:author="tokushima.b.shigematsu@gmail.com" w:date="2022-08-16T22:39:00Z">
        <w:r w:rsidR="006C1725">
          <w:rPr>
            <w:rFonts w:hint="eastAsia"/>
            <w:color w:val="000000" w:themeColor="text1"/>
            <w:szCs w:val="21"/>
          </w:rPr>
          <w:t>歴史に学び、</w:t>
        </w:r>
      </w:ins>
      <w:r w:rsidR="00716925" w:rsidRPr="002B1716">
        <w:rPr>
          <w:rFonts w:hint="eastAsia"/>
          <w:color w:val="000000" w:themeColor="text1"/>
          <w:szCs w:val="21"/>
        </w:rPr>
        <w:t>先輩諸兄姉</w:t>
      </w:r>
      <w:ins w:id="73" w:author="tokushima.b.shigematsu@gmail.com" w:date="2022-08-16T22:31:00Z">
        <w:r w:rsidR="00CC6B06">
          <w:rPr>
            <w:rFonts w:hint="eastAsia"/>
            <w:color w:val="000000" w:themeColor="text1"/>
            <w:szCs w:val="21"/>
          </w:rPr>
          <w:t>の</w:t>
        </w:r>
      </w:ins>
      <w:del w:id="74" w:author="tokushima.b.shigematsu@gmail.com" w:date="2022-08-16T22:31:00Z">
        <w:r w:rsidR="00716925" w:rsidRPr="002B1716" w:rsidDel="00CC6B06">
          <w:rPr>
            <w:rFonts w:hint="eastAsia"/>
            <w:color w:val="000000" w:themeColor="text1"/>
            <w:szCs w:val="21"/>
          </w:rPr>
          <w:delText>が育んでこられた</w:delText>
        </w:r>
      </w:del>
      <w:r w:rsidR="00716925" w:rsidRPr="002B1716">
        <w:rPr>
          <w:rFonts w:hint="eastAsia"/>
          <w:color w:val="000000" w:themeColor="text1"/>
          <w:szCs w:val="21"/>
        </w:rPr>
        <w:t>志や大切な思</w:t>
      </w:r>
      <w:r w:rsidR="00716925" w:rsidRPr="002B1716">
        <w:rPr>
          <w:rFonts w:hint="eastAsia"/>
          <w:color w:val="000000" w:themeColor="text1"/>
          <w:szCs w:val="21"/>
        </w:rPr>
        <w:lastRenderedPageBreak/>
        <w:t>いを</w:t>
      </w:r>
      <w:ins w:id="75" w:author="tokushima.b.shigematsu@gmail.com" w:date="2022-08-16T22:39:00Z">
        <w:r w:rsidR="006C1725">
          <w:rPr>
            <w:rFonts w:hint="eastAsia"/>
            <w:color w:val="000000" w:themeColor="text1"/>
            <w:szCs w:val="21"/>
          </w:rPr>
          <w:t>受け継</w:t>
        </w:r>
      </w:ins>
      <w:ins w:id="76" w:author="tokushima.b.shigematsu@gmail.com" w:date="2022-08-16T22:44:00Z">
        <w:r w:rsidR="00DE195D">
          <w:rPr>
            <w:rFonts w:hint="eastAsia"/>
            <w:color w:val="000000" w:themeColor="text1"/>
            <w:szCs w:val="21"/>
          </w:rPr>
          <w:t>いで</w:t>
        </w:r>
      </w:ins>
      <w:del w:id="77" w:author="tokushima.b.shigematsu@gmail.com" w:date="2022-08-16T22:39:00Z">
        <w:r w:rsidR="00716925" w:rsidRPr="002B1716" w:rsidDel="006C1725">
          <w:rPr>
            <w:rFonts w:hint="eastAsia"/>
            <w:color w:val="000000" w:themeColor="text1"/>
            <w:szCs w:val="21"/>
          </w:rPr>
          <w:delText>引き継ぎ</w:delText>
        </w:r>
      </w:del>
      <w:r w:rsidR="00716925" w:rsidRPr="002B1716">
        <w:rPr>
          <w:rFonts w:hint="eastAsia"/>
          <w:color w:val="000000" w:themeColor="text1"/>
          <w:szCs w:val="21"/>
        </w:rPr>
        <w:t>、</w:t>
      </w:r>
      <w:del w:id="78" w:author="tokushima.b.shigematsu@gmail.com" w:date="2022-08-09T21:36:00Z">
        <w:r w:rsidR="00716925" w:rsidRPr="002B1716" w:rsidDel="00DD0E6B">
          <w:rPr>
            <w:rFonts w:hint="eastAsia"/>
            <w:color w:val="000000" w:themeColor="text1"/>
            <w:szCs w:val="21"/>
          </w:rPr>
          <w:delText>未だ見ぬ</w:delText>
        </w:r>
      </w:del>
      <w:r w:rsidR="00716925" w:rsidRPr="002B1716">
        <w:rPr>
          <w:rFonts w:hint="eastAsia"/>
          <w:color w:val="000000" w:themeColor="text1"/>
          <w:szCs w:val="21"/>
        </w:rPr>
        <w:t>魅力に溢れた活気ある岸和田を創造して</w:t>
      </w:r>
      <w:del w:id="79" w:author="tokushima.b.shigematsu@gmail.com" w:date="2022-08-16T22:39:00Z">
        <w:r w:rsidR="005D6893" w:rsidDel="006C1725">
          <w:rPr>
            <w:rFonts w:hint="eastAsia"/>
            <w:color w:val="000000" w:themeColor="text1"/>
            <w:szCs w:val="21"/>
          </w:rPr>
          <w:delText>参</w:delText>
        </w:r>
      </w:del>
      <w:ins w:id="80" w:author="tokushima.b.shigematsu@gmail.com" w:date="2022-08-16T22:39:00Z">
        <w:r w:rsidR="006C1725">
          <w:rPr>
            <w:rFonts w:hint="eastAsia"/>
            <w:color w:val="000000" w:themeColor="text1"/>
            <w:szCs w:val="21"/>
          </w:rPr>
          <w:t>まい</w:t>
        </w:r>
      </w:ins>
      <w:r w:rsidR="005D6893">
        <w:rPr>
          <w:rFonts w:hint="eastAsia"/>
          <w:color w:val="000000" w:themeColor="text1"/>
          <w:szCs w:val="21"/>
        </w:rPr>
        <w:t>り</w:t>
      </w:r>
      <w:r w:rsidR="00716925" w:rsidRPr="002B1716">
        <w:rPr>
          <w:rFonts w:hint="eastAsia"/>
          <w:color w:val="000000" w:themeColor="text1"/>
          <w:szCs w:val="21"/>
        </w:rPr>
        <w:t>ます。</w:t>
      </w:r>
    </w:p>
    <w:p w14:paraId="207AD88E" w14:textId="77777777" w:rsidR="008B0CD6" w:rsidRPr="00DE195D" w:rsidRDefault="008B0CD6" w:rsidP="00B061E0">
      <w:pPr>
        <w:rPr>
          <w:color w:val="000000" w:themeColor="text1"/>
          <w:szCs w:val="21"/>
        </w:rPr>
      </w:pPr>
    </w:p>
    <w:p w14:paraId="75EA5AB0" w14:textId="102D0F0E" w:rsidR="002B1716" w:rsidRDefault="002B1716" w:rsidP="002B1716">
      <w:pPr>
        <w:rPr>
          <w:b/>
          <w:bCs/>
          <w:szCs w:val="21"/>
        </w:rPr>
      </w:pPr>
      <w:r w:rsidRPr="002B1716">
        <w:rPr>
          <w:rFonts w:hint="eastAsia"/>
          <w:b/>
          <w:bCs/>
          <w:szCs w:val="21"/>
        </w:rPr>
        <w:t>岸和田の未来を担う青少年の健全なる育成</w:t>
      </w:r>
    </w:p>
    <w:p w14:paraId="2BA74196" w14:textId="4A8BE57E" w:rsidR="002B1716" w:rsidRDefault="002B1716" w:rsidP="002B1716">
      <w:pPr>
        <w:rPr>
          <w:b/>
          <w:bCs/>
          <w:szCs w:val="21"/>
        </w:rPr>
      </w:pPr>
    </w:p>
    <w:p w14:paraId="73EFEFFB" w14:textId="18233DF4" w:rsidR="002B1716" w:rsidRDefault="003E7DE4" w:rsidP="002B1716">
      <w:pPr>
        <w:rPr>
          <w:szCs w:val="21"/>
        </w:rPr>
      </w:pPr>
      <w:r>
        <w:rPr>
          <w:rFonts w:hint="eastAsia"/>
          <w:szCs w:val="21"/>
        </w:rPr>
        <w:t xml:space="preserve">　新型コロナウイルス感染症</w:t>
      </w:r>
      <w:ins w:id="81" w:author="tokushima.b.shigematsu@gmail.com" w:date="2022-08-09T21:37:00Z">
        <w:r w:rsidR="00DD0E6B">
          <w:rPr>
            <w:rFonts w:hint="eastAsia"/>
            <w:szCs w:val="21"/>
          </w:rPr>
          <w:t>による行動制限も</w:t>
        </w:r>
      </w:ins>
      <w:del w:id="82" w:author="tokushima.b.shigematsu@gmail.com" w:date="2022-08-09T21:37:00Z">
        <w:r w:rsidDel="00DD0E6B">
          <w:rPr>
            <w:rFonts w:hint="eastAsia"/>
            <w:szCs w:val="21"/>
          </w:rPr>
          <w:delText>で</w:delText>
        </w:r>
        <w:r w:rsidR="00930168" w:rsidDel="00DD0E6B">
          <w:rPr>
            <w:rFonts w:hint="eastAsia"/>
            <w:szCs w:val="21"/>
          </w:rPr>
          <w:delText>行動を制限されていた日々も</w:delText>
        </w:r>
      </w:del>
      <w:r w:rsidR="00930168">
        <w:rPr>
          <w:rFonts w:hint="eastAsia"/>
          <w:szCs w:val="21"/>
        </w:rPr>
        <w:t>徐々に緩和され従来の生活を取り戻しつつある今、</w:t>
      </w:r>
      <w:ins w:id="83" w:author="tokushima.b.shigematsu@gmail.com" w:date="2022-08-16T22:40:00Z">
        <w:r w:rsidR="006C1725">
          <w:rPr>
            <w:rFonts w:hint="eastAsia"/>
            <w:szCs w:val="21"/>
          </w:rPr>
          <w:t>当</w:t>
        </w:r>
      </w:ins>
      <w:r w:rsidR="00BD4133">
        <w:rPr>
          <w:rFonts w:hint="eastAsia"/>
          <w:szCs w:val="21"/>
        </w:rPr>
        <w:t>青年会議所は</w:t>
      </w:r>
      <w:ins w:id="84" w:author="tokushima.b.shigematsu@gmail.com" w:date="2022-08-09T21:37:00Z">
        <w:r w:rsidR="00DD0E6B">
          <w:rPr>
            <w:rFonts w:hint="eastAsia"/>
            <w:szCs w:val="21"/>
          </w:rPr>
          <w:t>、</w:t>
        </w:r>
      </w:ins>
      <w:r w:rsidR="00BD4133">
        <w:rPr>
          <w:rFonts w:hint="eastAsia"/>
          <w:szCs w:val="21"/>
        </w:rPr>
        <w:t>子どもたちの成長の機会を</w:t>
      </w:r>
      <w:r w:rsidR="00FE6036">
        <w:rPr>
          <w:rFonts w:hint="eastAsia"/>
          <w:szCs w:val="21"/>
        </w:rPr>
        <w:t>提供するにあたり</w:t>
      </w:r>
      <w:ins w:id="85" w:author="tokushima.b.shigematsu@gmail.com" w:date="2022-08-09T21:37:00Z">
        <w:r w:rsidR="00DD0E6B">
          <w:rPr>
            <w:rFonts w:hint="eastAsia"/>
            <w:szCs w:val="21"/>
          </w:rPr>
          <w:t>、</w:t>
        </w:r>
      </w:ins>
      <w:ins w:id="86" w:author="tokushima.b.shigematsu@gmail.com" w:date="2022-08-16T22:49:00Z">
        <w:r w:rsidR="00396DAC">
          <w:rPr>
            <w:rFonts w:hint="eastAsia"/>
            <w:szCs w:val="21"/>
          </w:rPr>
          <w:t>安全性を確保しつつも、</w:t>
        </w:r>
      </w:ins>
      <w:r w:rsidR="00FE6036">
        <w:rPr>
          <w:rFonts w:hint="eastAsia"/>
          <w:szCs w:val="21"/>
        </w:rPr>
        <w:t>事業内容をコロナ</w:t>
      </w:r>
      <w:bookmarkStart w:id="87" w:name="_Hlk112499938"/>
      <w:ins w:id="88" w:author="tokushima.b.shigematsu@gmail.com" w:date="2022-08-16T22:41:00Z">
        <w:r w:rsidR="006C1725">
          <w:rPr>
            <w:rFonts w:hint="eastAsia"/>
            <w:szCs w:val="21"/>
          </w:rPr>
          <w:t>禍</w:t>
        </w:r>
      </w:ins>
      <w:bookmarkEnd w:id="87"/>
      <w:del w:id="89" w:author="tokushima.b.shigematsu@gmail.com" w:date="2022-08-16T22:41:00Z">
        <w:r w:rsidR="00FE6036" w:rsidDel="006C1725">
          <w:rPr>
            <w:rFonts w:hint="eastAsia"/>
            <w:szCs w:val="21"/>
          </w:rPr>
          <w:delText>渦</w:delText>
        </w:r>
      </w:del>
      <w:r w:rsidR="00FE6036">
        <w:rPr>
          <w:rFonts w:hint="eastAsia"/>
          <w:szCs w:val="21"/>
        </w:rPr>
        <w:t>前のスタイルに戻していく必要があります。</w:t>
      </w:r>
      <w:del w:id="90" w:author="tokushima.b.shigematsu@gmail.com" w:date="2022-08-09T21:37:00Z">
        <w:r w:rsidR="003A452F" w:rsidDel="00DD0E6B">
          <w:rPr>
            <w:rFonts w:hint="eastAsia"/>
            <w:szCs w:val="21"/>
          </w:rPr>
          <w:delText>しかし、</w:delText>
        </w:r>
      </w:del>
      <w:r w:rsidR="003A452F">
        <w:rPr>
          <w:rFonts w:hint="eastAsia"/>
          <w:szCs w:val="21"/>
        </w:rPr>
        <w:t>昨年は</w:t>
      </w:r>
      <w:ins w:id="91" w:author="tokushima.b.shigematsu@gmail.com" w:date="2022-08-09T21:41:00Z">
        <w:r w:rsidR="00162043">
          <w:rPr>
            <w:rFonts w:hint="eastAsia"/>
            <w:szCs w:val="21"/>
          </w:rPr>
          <w:t>、</w:t>
        </w:r>
      </w:ins>
      <w:r w:rsidR="00C2600F">
        <w:rPr>
          <w:rFonts w:hint="eastAsia"/>
          <w:szCs w:val="21"/>
        </w:rPr>
        <w:t>わんぱく相撲や</w:t>
      </w:r>
      <w:r w:rsidR="00E756F5">
        <w:rPr>
          <w:rFonts w:hint="eastAsia"/>
          <w:szCs w:val="21"/>
        </w:rPr>
        <w:t>少年少女</w:t>
      </w:r>
      <w:r w:rsidR="00C2600F">
        <w:rPr>
          <w:rFonts w:hint="eastAsia"/>
          <w:szCs w:val="21"/>
        </w:rPr>
        <w:t>サマースクールといった</w:t>
      </w:r>
      <w:ins w:id="92" w:author="tokushima.b.shigematsu@gmail.com" w:date="2022-08-16T22:41:00Z">
        <w:r w:rsidR="006C1725">
          <w:rPr>
            <w:rFonts w:hint="eastAsia"/>
            <w:szCs w:val="21"/>
          </w:rPr>
          <w:t>当</w:t>
        </w:r>
      </w:ins>
      <w:r w:rsidR="00C2600F">
        <w:rPr>
          <w:rFonts w:hint="eastAsia"/>
          <w:szCs w:val="21"/>
        </w:rPr>
        <w:t>青年会議所が誇る</w:t>
      </w:r>
      <w:r w:rsidR="00E756F5">
        <w:rPr>
          <w:rFonts w:hint="eastAsia"/>
          <w:szCs w:val="21"/>
        </w:rPr>
        <w:t>伝統</w:t>
      </w:r>
      <w:r w:rsidR="00C2600F">
        <w:rPr>
          <w:rFonts w:hint="eastAsia"/>
          <w:szCs w:val="21"/>
        </w:rPr>
        <w:t>事業を</w:t>
      </w:r>
      <w:ins w:id="93" w:author="tokushima.b.shigematsu@gmail.com" w:date="2022-08-09T21:38:00Z">
        <w:r w:rsidR="00DD0E6B">
          <w:rPr>
            <w:rFonts w:hint="eastAsia"/>
            <w:szCs w:val="21"/>
          </w:rPr>
          <w:t>無事に</w:t>
        </w:r>
      </w:ins>
      <w:r w:rsidR="00C2600F">
        <w:rPr>
          <w:rFonts w:hint="eastAsia"/>
          <w:szCs w:val="21"/>
        </w:rPr>
        <w:t>成功させることができました。わんぱく相撲</w:t>
      </w:r>
      <w:del w:id="94" w:author="tokushima.b.shigematsu@gmail.com" w:date="2022-08-09T21:42:00Z">
        <w:r w:rsidR="00C2600F" w:rsidDel="00162043">
          <w:rPr>
            <w:rFonts w:hint="eastAsia"/>
            <w:szCs w:val="21"/>
          </w:rPr>
          <w:delText>で</w:delText>
        </w:r>
      </w:del>
      <w:r w:rsidR="00C2600F">
        <w:rPr>
          <w:rFonts w:hint="eastAsia"/>
          <w:szCs w:val="21"/>
        </w:rPr>
        <w:t>は、取り組みを</w:t>
      </w:r>
      <w:del w:id="95" w:author="tokushima.b.shigematsu@gmail.com" w:date="2022-08-09T21:38:00Z">
        <w:r w:rsidR="00C2600F" w:rsidDel="00DD0E6B">
          <w:rPr>
            <w:rFonts w:hint="eastAsia"/>
            <w:szCs w:val="21"/>
          </w:rPr>
          <w:delText>することで</w:delText>
        </w:r>
      </w:del>
      <w:ins w:id="96" w:author="tokushima.b.shigematsu@gmail.com" w:date="2022-08-09T21:38:00Z">
        <w:r w:rsidR="00DD0E6B">
          <w:rPr>
            <w:rFonts w:hint="eastAsia"/>
            <w:szCs w:val="21"/>
          </w:rPr>
          <w:t>通して</w:t>
        </w:r>
      </w:ins>
      <w:r w:rsidR="00C2600F">
        <w:rPr>
          <w:rFonts w:hint="eastAsia"/>
          <w:szCs w:val="21"/>
        </w:rPr>
        <w:t>礼儀作法や相手を敬う気持ち</w:t>
      </w:r>
      <w:ins w:id="97" w:author="tokushima.b.shigematsu@gmail.com" w:date="2022-08-09T21:38:00Z">
        <w:r w:rsidR="00DD0E6B">
          <w:rPr>
            <w:rFonts w:hint="eastAsia"/>
            <w:szCs w:val="21"/>
          </w:rPr>
          <w:t>、</w:t>
        </w:r>
      </w:ins>
      <w:r w:rsidR="00C2600F">
        <w:rPr>
          <w:rFonts w:hint="eastAsia"/>
          <w:szCs w:val="21"/>
        </w:rPr>
        <w:t>負け</w:t>
      </w:r>
      <w:r w:rsidR="00E756F5">
        <w:rPr>
          <w:rFonts w:hint="eastAsia"/>
          <w:szCs w:val="21"/>
        </w:rPr>
        <w:t>る</w:t>
      </w:r>
      <w:r w:rsidR="00C2600F">
        <w:rPr>
          <w:rFonts w:hint="eastAsia"/>
          <w:szCs w:val="21"/>
        </w:rPr>
        <w:t>悔しさ</w:t>
      </w:r>
      <w:r w:rsidR="00E756F5">
        <w:rPr>
          <w:rFonts w:hint="eastAsia"/>
          <w:szCs w:val="21"/>
        </w:rPr>
        <w:t>や勝つ喜びなどを学ぶ</w:t>
      </w:r>
      <w:r w:rsidR="00E756F5" w:rsidRPr="00882DFF">
        <w:rPr>
          <w:rFonts w:hint="eastAsia"/>
          <w:szCs w:val="21"/>
        </w:rPr>
        <w:t>重要な機会となります。少年少女サマースクールでは、</w:t>
      </w:r>
      <w:del w:id="98" w:author="CGS" w:date="2022-08-10T10:00:00Z">
        <w:r w:rsidR="00E756F5" w:rsidRPr="00882DFF" w:rsidDel="0076538D">
          <w:rPr>
            <w:rFonts w:hint="eastAsia"/>
            <w:szCs w:val="21"/>
          </w:rPr>
          <w:delText>普段の私生活を見直し</w:delText>
        </w:r>
        <w:r w:rsidR="0081662D" w:rsidRPr="00882DFF" w:rsidDel="0076538D">
          <w:rPr>
            <w:rFonts w:hint="eastAsia"/>
            <w:szCs w:val="21"/>
          </w:rPr>
          <w:delText>、</w:delText>
        </w:r>
      </w:del>
      <w:ins w:id="99" w:author="CGS" w:date="2022-08-10T10:00:00Z">
        <w:r w:rsidR="0076538D" w:rsidRPr="00882DFF">
          <w:rPr>
            <w:rFonts w:hint="eastAsia"/>
            <w:szCs w:val="21"/>
            <w:rPrChange w:id="100" w:author="谷藤豊仁" w:date="2022-08-16T15:33:00Z">
              <w:rPr>
                <w:rFonts w:hint="eastAsia"/>
                <w:szCs w:val="21"/>
                <w:highlight w:val="yellow"/>
              </w:rPr>
            </w:rPrChange>
          </w:rPr>
          <w:t>礼儀作法や</w:t>
        </w:r>
      </w:ins>
      <w:del w:id="101" w:author="CGS" w:date="2022-08-10T10:00:00Z">
        <w:r w:rsidR="0081662D" w:rsidRPr="00882DFF" w:rsidDel="0076538D">
          <w:rPr>
            <w:rFonts w:hint="eastAsia"/>
            <w:szCs w:val="21"/>
          </w:rPr>
          <w:delText>食事ができることへの</w:delText>
        </w:r>
      </w:del>
      <w:r w:rsidR="0081662D" w:rsidRPr="00882DFF">
        <w:rPr>
          <w:rFonts w:hint="eastAsia"/>
          <w:szCs w:val="21"/>
        </w:rPr>
        <w:t>感謝</w:t>
      </w:r>
      <w:ins w:id="102" w:author="CGS" w:date="2022-08-10T10:00:00Z">
        <w:r w:rsidR="0076538D" w:rsidRPr="00882DFF">
          <w:rPr>
            <w:rFonts w:hint="eastAsia"/>
            <w:szCs w:val="21"/>
            <w:rPrChange w:id="103" w:author="谷藤豊仁" w:date="2022-08-16T15:33:00Z">
              <w:rPr>
                <w:rFonts w:hint="eastAsia"/>
                <w:szCs w:val="21"/>
                <w:highlight w:val="yellow"/>
              </w:rPr>
            </w:rPrChange>
          </w:rPr>
          <w:t>、</w:t>
        </w:r>
      </w:ins>
      <w:del w:id="104" w:author="CGS" w:date="2022-08-10T10:00:00Z">
        <w:r w:rsidR="0081662D" w:rsidRPr="00882DFF" w:rsidDel="0076538D">
          <w:rPr>
            <w:rFonts w:hint="eastAsia"/>
            <w:szCs w:val="21"/>
          </w:rPr>
          <w:delText>やはじめて顔を合わす子どもたちとの生活で育む</w:delText>
        </w:r>
      </w:del>
      <w:r w:rsidR="0081662D" w:rsidRPr="00882DFF">
        <w:rPr>
          <w:rFonts w:hint="eastAsia"/>
          <w:szCs w:val="21"/>
        </w:rPr>
        <w:t>コミュニケーション能力の向上</w:t>
      </w:r>
      <w:ins w:id="105" w:author="tokushima.b.shigematsu@gmail.com" w:date="2022-08-16T22:41:00Z">
        <w:r w:rsidR="006C1725">
          <w:rPr>
            <w:rFonts w:hint="eastAsia"/>
            <w:szCs w:val="21"/>
          </w:rPr>
          <w:t>、</w:t>
        </w:r>
      </w:ins>
      <w:ins w:id="106" w:author="CGS" w:date="2022-08-10T10:01:00Z">
        <w:r w:rsidR="00412618" w:rsidRPr="00882DFF">
          <w:rPr>
            <w:rFonts w:hint="eastAsia"/>
            <w:szCs w:val="21"/>
            <w:rPrChange w:id="107" w:author="谷藤豊仁" w:date="2022-08-16T15:33:00Z">
              <w:rPr>
                <w:rFonts w:hint="eastAsia"/>
                <w:szCs w:val="21"/>
                <w:highlight w:val="yellow"/>
              </w:rPr>
            </w:rPrChange>
          </w:rPr>
          <w:t>または</w:t>
        </w:r>
        <w:del w:id="108" w:author="tokushima.b.shigematsu@gmail.com" w:date="2022-08-16T22:41:00Z">
          <w:r w:rsidR="00412618" w:rsidRPr="00882DFF" w:rsidDel="006C1725">
            <w:rPr>
              <w:rFonts w:hint="eastAsia"/>
              <w:szCs w:val="21"/>
              <w:rPrChange w:id="109" w:author="谷藤豊仁" w:date="2022-08-16T15:33:00Z">
                <w:rPr>
                  <w:rFonts w:hint="eastAsia"/>
                  <w:szCs w:val="21"/>
                  <w:highlight w:val="yellow"/>
                </w:rPr>
              </w:rPrChange>
            </w:rPr>
            <w:delText>、</w:delText>
          </w:r>
        </w:del>
        <w:r w:rsidR="00412618" w:rsidRPr="00882DFF">
          <w:rPr>
            <w:rFonts w:hint="eastAsia"/>
            <w:szCs w:val="21"/>
            <w:rPrChange w:id="110" w:author="谷藤豊仁" w:date="2022-08-16T15:33:00Z">
              <w:rPr>
                <w:rFonts w:hint="eastAsia"/>
                <w:szCs w:val="21"/>
                <w:highlight w:val="yellow"/>
              </w:rPr>
            </w:rPrChange>
          </w:rPr>
          <w:t>リーダーシップ</w:t>
        </w:r>
      </w:ins>
      <w:r w:rsidR="0081662D" w:rsidRPr="00882DFF">
        <w:rPr>
          <w:rFonts w:hint="eastAsia"/>
          <w:szCs w:val="21"/>
        </w:rPr>
        <w:t>など</w:t>
      </w:r>
      <w:r w:rsidR="00504CD8" w:rsidRPr="00882DFF">
        <w:rPr>
          <w:rFonts w:hint="eastAsia"/>
          <w:szCs w:val="21"/>
        </w:rPr>
        <w:t>子どもたちの成長の機会を提供することはもちろんのこと、</w:t>
      </w:r>
      <w:del w:id="111" w:author="CGS" w:date="2022-08-10T10:02:00Z">
        <w:r w:rsidR="00504CD8" w:rsidRPr="00882DFF" w:rsidDel="00412618">
          <w:rPr>
            <w:rFonts w:hint="eastAsia"/>
            <w:szCs w:val="21"/>
          </w:rPr>
          <w:delText>われわれ</w:delText>
        </w:r>
      </w:del>
      <w:ins w:id="112" w:author="tokushima.b.shigematsu@gmail.com" w:date="2022-08-16T23:12:00Z">
        <w:r w:rsidR="008062E2">
          <w:rPr>
            <w:rFonts w:hint="eastAsia"/>
            <w:szCs w:val="21"/>
          </w:rPr>
          <w:t>我々</w:t>
        </w:r>
      </w:ins>
      <w:ins w:id="113" w:author="CGS" w:date="2022-08-10T10:02:00Z">
        <w:del w:id="114" w:author="tokushima.b.shigematsu@gmail.com" w:date="2022-08-16T22:41:00Z">
          <w:r w:rsidR="00412618" w:rsidRPr="00882DFF" w:rsidDel="006C1725">
            <w:rPr>
              <w:rFonts w:hint="eastAsia"/>
              <w:szCs w:val="21"/>
              <w:rPrChange w:id="115" w:author="谷藤豊仁" w:date="2022-08-16T15:33:00Z">
                <w:rPr>
                  <w:rFonts w:hint="eastAsia"/>
                  <w:szCs w:val="21"/>
                  <w:highlight w:val="yellow"/>
                </w:rPr>
              </w:rPrChange>
            </w:rPr>
            <w:delText>我々</w:delText>
          </w:r>
        </w:del>
      </w:ins>
      <w:r w:rsidR="00504CD8" w:rsidRPr="00882DFF">
        <w:rPr>
          <w:rFonts w:hint="eastAsia"/>
          <w:szCs w:val="21"/>
        </w:rPr>
        <w:t>青年会議所メンバーも事業を通じて子どもたちから様々なことを学ぶことができます。</w:t>
      </w:r>
      <w:r w:rsidR="00504CD8">
        <w:rPr>
          <w:rFonts w:hint="eastAsia"/>
          <w:szCs w:val="21"/>
        </w:rPr>
        <w:t>このように、</w:t>
      </w:r>
      <w:ins w:id="116" w:author="tokushima.b.shigematsu@gmail.com" w:date="2022-08-16T22:47:00Z">
        <w:r w:rsidR="00DE195D">
          <w:rPr>
            <w:rFonts w:hint="eastAsia"/>
            <w:szCs w:val="21"/>
          </w:rPr>
          <w:t>当青年会議所は、</w:t>
        </w:r>
      </w:ins>
      <w:r w:rsidR="00504CD8">
        <w:rPr>
          <w:rFonts w:hint="eastAsia"/>
          <w:szCs w:val="21"/>
        </w:rPr>
        <w:t>子どもたちも青年会議所メンバーも</w:t>
      </w:r>
      <w:r w:rsidR="0012761D">
        <w:rPr>
          <w:rFonts w:hint="eastAsia"/>
          <w:szCs w:val="21"/>
        </w:rPr>
        <w:t>共に学び成長できる青少年事業を展開し</w:t>
      </w:r>
      <w:r w:rsidR="005D6893">
        <w:rPr>
          <w:rFonts w:hint="eastAsia"/>
          <w:szCs w:val="21"/>
        </w:rPr>
        <w:t>て</w:t>
      </w:r>
      <w:del w:id="117" w:author="tokushima.b.shigematsu@gmail.com" w:date="2022-08-16T22:42:00Z">
        <w:r w:rsidR="005D6893" w:rsidDel="006C1725">
          <w:rPr>
            <w:rFonts w:hint="eastAsia"/>
            <w:szCs w:val="21"/>
          </w:rPr>
          <w:delText>参</w:delText>
        </w:r>
      </w:del>
      <w:ins w:id="118" w:author="tokushima.b.shigematsu@gmail.com" w:date="2022-08-16T22:42:00Z">
        <w:r w:rsidR="006C1725">
          <w:rPr>
            <w:rFonts w:hint="eastAsia"/>
            <w:szCs w:val="21"/>
          </w:rPr>
          <w:t>まい</w:t>
        </w:r>
      </w:ins>
      <w:r w:rsidR="005D6893">
        <w:rPr>
          <w:rFonts w:hint="eastAsia"/>
          <w:szCs w:val="21"/>
        </w:rPr>
        <w:t>ります</w:t>
      </w:r>
      <w:r w:rsidR="0012761D">
        <w:rPr>
          <w:rFonts w:hint="eastAsia"/>
          <w:szCs w:val="21"/>
        </w:rPr>
        <w:t>。</w:t>
      </w:r>
    </w:p>
    <w:p w14:paraId="2144EA4A" w14:textId="6BDCD952" w:rsidR="003A5ADB" w:rsidRDefault="003A5ADB" w:rsidP="002B1716">
      <w:pPr>
        <w:rPr>
          <w:szCs w:val="21"/>
        </w:rPr>
      </w:pPr>
    </w:p>
    <w:p w14:paraId="175BF8E2" w14:textId="25E42EEB" w:rsidR="00DB2B1D" w:rsidRDefault="00DB2B1D" w:rsidP="00DB2B1D">
      <w:pPr>
        <w:rPr>
          <w:b/>
          <w:bCs/>
          <w:szCs w:val="21"/>
        </w:rPr>
      </w:pPr>
      <w:r w:rsidRPr="00DB2B1D">
        <w:rPr>
          <w:rFonts w:hint="eastAsia"/>
          <w:b/>
          <w:bCs/>
          <w:szCs w:val="21"/>
        </w:rPr>
        <w:t>岸和田の経済を牽引する人材育成</w:t>
      </w:r>
    </w:p>
    <w:p w14:paraId="3DE8AD6F" w14:textId="77777777" w:rsidR="00AA218C" w:rsidRPr="00DB2B1D" w:rsidRDefault="00AA218C" w:rsidP="00DB2B1D">
      <w:pPr>
        <w:rPr>
          <w:b/>
          <w:bCs/>
          <w:szCs w:val="21"/>
        </w:rPr>
      </w:pPr>
    </w:p>
    <w:p w14:paraId="128A0F1C" w14:textId="4B2C2985" w:rsidR="003A5ADB" w:rsidRPr="00DB2B1D" w:rsidRDefault="00DB2B1D" w:rsidP="002B1716">
      <w:pPr>
        <w:rPr>
          <w:szCs w:val="21"/>
        </w:rPr>
      </w:pPr>
      <w:r>
        <w:rPr>
          <w:rFonts w:hint="eastAsia"/>
          <w:szCs w:val="21"/>
        </w:rPr>
        <w:t xml:space="preserve">　</w:t>
      </w:r>
      <w:r w:rsidR="00B05D22">
        <w:rPr>
          <w:rFonts w:hint="eastAsia"/>
          <w:szCs w:val="21"/>
        </w:rPr>
        <w:t>大手企業が終身雇用を次々と打ち切り、定年まで一つの会社で務めるのが「困難」と言われる時代になりました。</w:t>
      </w:r>
      <w:r w:rsidR="000A02AC">
        <w:rPr>
          <w:rFonts w:hint="eastAsia"/>
          <w:szCs w:val="21"/>
        </w:rPr>
        <w:t>企業生存率は低下し、起業し</w:t>
      </w:r>
      <w:r w:rsidR="00464825">
        <w:rPr>
          <w:rFonts w:hint="eastAsia"/>
          <w:szCs w:val="21"/>
        </w:rPr>
        <w:t>てから</w:t>
      </w:r>
      <w:r w:rsidR="000A02AC">
        <w:rPr>
          <w:rFonts w:hint="eastAsia"/>
          <w:szCs w:val="21"/>
        </w:rPr>
        <w:t>３０年続く会社は</w:t>
      </w:r>
      <w:r w:rsidR="00EF5975">
        <w:rPr>
          <w:rFonts w:hint="eastAsia"/>
          <w:szCs w:val="21"/>
        </w:rPr>
        <w:t>５０００社に１社とも言われて</w:t>
      </w:r>
      <w:r w:rsidR="00464825">
        <w:rPr>
          <w:rFonts w:hint="eastAsia"/>
          <w:szCs w:val="21"/>
        </w:rPr>
        <w:t>おり、</w:t>
      </w:r>
      <w:r w:rsidR="00EF5975">
        <w:rPr>
          <w:rFonts w:hint="eastAsia"/>
          <w:szCs w:val="21"/>
        </w:rPr>
        <w:t>時代の変化に合わせ</w:t>
      </w:r>
      <w:ins w:id="119" w:author="tokushima.b.shigematsu@gmail.com" w:date="2022-08-16T22:50:00Z">
        <w:r w:rsidR="00396DAC">
          <w:rPr>
            <w:rFonts w:hint="eastAsia"/>
            <w:szCs w:val="21"/>
          </w:rPr>
          <w:t>て</w:t>
        </w:r>
      </w:ins>
      <w:r w:rsidR="00EF5975">
        <w:rPr>
          <w:rFonts w:hint="eastAsia"/>
          <w:szCs w:val="21"/>
        </w:rPr>
        <w:t>企業も柔軟に</w:t>
      </w:r>
      <w:del w:id="120" w:author="tokushima.b.shigematsu@gmail.com" w:date="2022-08-16T22:52:00Z">
        <w:r w:rsidR="00EF5975" w:rsidDel="00396DAC">
          <w:rPr>
            <w:rFonts w:hint="eastAsia"/>
            <w:szCs w:val="21"/>
          </w:rPr>
          <w:delText>変化を</w:delText>
        </w:r>
        <w:r w:rsidR="00464825" w:rsidDel="00396DAC">
          <w:rPr>
            <w:rFonts w:hint="eastAsia"/>
            <w:szCs w:val="21"/>
          </w:rPr>
          <w:delText>していかなければ</w:delText>
        </w:r>
      </w:del>
      <w:ins w:id="121" w:author="tokushima.b.shigematsu@gmail.com" w:date="2022-08-16T22:53:00Z">
        <w:r w:rsidR="00396DAC">
          <w:rPr>
            <w:rFonts w:hint="eastAsia"/>
            <w:szCs w:val="21"/>
          </w:rPr>
          <w:t>進化しなければ</w:t>
        </w:r>
      </w:ins>
      <w:r w:rsidR="00464825">
        <w:rPr>
          <w:rFonts w:hint="eastAsia"/>
          <w:szCs w:val="21"/>
        </w:rPr>
        <w:t>生き残れないと考えます。</w:t>
      </w:r>
      <w:ins w:id="122" w:author="tokushima.b.shigematsu@gmail.com" w:date="2022-08-16T22:58:00Z">
        <w:r w:rsidR="00E9331C">
          <w:rPr>
            <w:rFonts w:hint="eastAsia"/>
            <w:szCs w:val="21"/>
          </w:rPr>
          <w:t>そのような社会的状況の中で、</w:t>
        </w:r>
      </w:ins>
      <w:del w:id="123" w:author="tokushima.b.shigematsu@gmail.com" w:date="2022-08-16T22:51:00Z">
        <w:r w:rsidR="00464825" w:rsidDel="00396DAC">
          <w:rPr>
            <w:rFonts w:hint="eastAsia"/>
            <w:szCs w:val="21"/>
          </w:rPr>
          <w:delText>そんな中</w:delText>
        </w:r>
      </w:del>
      <w:del w:id="124" w:author="tokushima.b.shigematsu@gmail.com" w:date="2022-08-16T22:53:00Z">
        <w:r w:rsidR="00464825" w:rsidDel="00396DAC">
          <w:rPr>
            <w:rFonts w:hint="eastAsia"/>
            <w:szCs w:val="21"/>
          </w:rPr>
          <w:delText>、</w:delText>
        </w:r>
      </w:del>
      <w:del w:id="125" w:author="tokushima.b.shigematsu@gmail.com" w:date="2022-08-16T22:59:00Z">
        <w:r w:rsidR="00464825" w:rsidDel="00E9331C">
          <w:rPr>
            <w:rFonts w:hint="eastAsia"/>
            <w:szCs w:val="21"/>
          </w:rPr>
          <w:delText>明るい豊かな社会の実現をめざす青年会議所にとって</w:delText>
        </w:r>
      </w:del>
      <w:ins w:id="126" w:author="tokushima.b.shigematsu@gmail.com" w:date="2022-08-16T22:58:00Z">
        <w:r w:rsidR="00E9331C">
          <w:rPr>
            <w:rFonts w:hint="eastAsia"/>
            <w:szCs w:val="21"/>
          </w:rPr>
          <w:t>地域</w:t>
        </w:r>
      </w:ins>
      <w:r w:rsidR="00464825">
        <w:rPr>
          <w:rFonts w:hint="eastAsia"/>
          <w:szCs w:val="21"/>
        </w:rPr>
        <w:t>経済の発展は</w:t>
      </w:r>
      <w:ins w:id="127" w:author="tokushima.b.shigematsu@gmail.com" w:date="2022-08-16T22:59:00Z">
        <w:r w:rsidR="00E9331C">
          <w:rPr>
            <w:rFonts w:hint="eastAsia"/>
            <w:szCs w:val="21"/>
          </w:rPr>
          <w:t>、明るい豊かな社会の実現をめざす青年会議所にとっても、</w:t>
        </w:r>
      </w:ins>
      <w:del w:id="128" w:author="tokushima.b.shigematsu@gmail.com" w:date="2022-08-16T22:59:00Z">
        <w:r w:rsidR="00464825" w:rsidDel="00E9331C">
          <w:rPr>
            <w:rFonts w:hint="eastAsia"/>
            <w:szCs w:val="21"/>
          </w:rPr>
          <w:delText>必要不可欠</w:delText>
        </w:r>
      </w:del>
      <w:ins w:id="129" w:author="tokushima.b.shigematsu@gmail.com" w:date="2022-08-16T22:59:00Z">
        <w:r w:rsidR="00E9331C">
          <w:rPr>
            <w:rFonts w:hint="eastAsia"/>
            <w:szCs w:val="21"/>
          </w:rPr>
          <w:t>きわめて重要な課題</w:t>
        </w:r>
      </w:ins>
      <w:r w:rsidR="00464825">
        <w:rPr>
          <w:rFonts w:hint="eastAsia"/>
          <w:szCs w:val="21"/>
        </w:rPr>
        <w:t>であると考えます。地域経済の発展は</w:t>
      </w:r>
      <w:ins w:id="130" w:author="tokushima.b.shigematsu@gmail.com" w:date="2022-08-16T23:00:00Z">
        <w:r w:rsidR="00E9331C">
          <w:rPr>
            <w:rFonts w:hint="eastAsia"/>
            <w:szCs w:val="21"/>
          </w:rPr>
          <w:t>、</w:t>
        </w:r>
      </w:ins>
      <w:r w:rsidR="00464825">
        <w:rPr>
          <w:rFonts w:hint="eastAsia"/>
          <w:szCs w:val="21"/>
        </w:rPr>
        <w:t>まちの活気を生み、まちに笑顔を生み出します。地域が笑顔で溢れることで更なる発展に繋がると考えます。こ</w:t>
      </w:r>
      <w:ins w:id="131" w:author="tokushima.b.shigematsu@gmail.com" w:date="2022-08-16T23:00:00Z">
        <w:r w:rsidR="00E9331C">
          <w:rPr>
            <w:rFonts w:hint="eastAsia"/>
            <w:szCs w:val="21"/>
          </w:rPr>
          <w:t>のような</w:t>
        </w:r>
      </w:ins>
      <w:del w:id="132" w:author="tokushima.b.shigematsu@gmail.com" w:date="2022-08-16T23:00:00Z">
        <w:r w:rsidR="00464825" w:rsidDel="00E9331C">
          <w:rPr>
            <w:rFonts w:hint="eastAsia"/>
            <w:szCs w:val="21"/>
          </w:rPr>
          <w:delText>んな</w:delText>
        </w:r>
      </w:del>
      <w:r w:rsidR="00464825">
        <w:rPr>
          <w:rFonts w:hint="eastAsia"/>
          <w:szCs w:val="21"/>
        </w:rPr>
        <w:t>時代だからこそ</w:t>
      </w:r>
      <w:ins w:id="133" w:author="tokushima.b.shigematsu@gmail.com" w:date="2022-08-16T23:00:00Z">
        <w:r w:rsidR="00E9331C">
          <w:rPr>
            <w:rFonts w:hint="eastAsia"/>
            <w:szCs w:val="21"/>
          </w:rPr>
          <w:t>、</w:t>
        </w:r>
      </w:ins>
      <w:r w:rsidR="00464825">
        <w:rPr>
          <w:rFonts w:hint="eastAsia"/>
          <w:szCs w:val="21"/>
        </w:rPr>
        <w:t>経済を牽引する人材が集い</w:t>
      </w:r>
      <w:ins w:id="134" w:author="tokushima.b.shigematsu@gmail.com" w:date="2022-08-16T23:08:00Z">
        <w:r w:rsidR="001C7029">
          <w:rPr>
            <w:rFonts w:hint="eastAsia"/>
            <w:szCs w:val="21"/>
          </w:rPr>
          <w:t>、</w:t>
        </w:r>
      </w:ins>
      <w:del w:id="135" w:author="tokushima.b.shigematsu@gmail.com" w:date="2022-08-16T23:08:00Z">
        <w:r w:rsidR="00D620BC" w:rsidDel="001C7029">
          <w:rPr>
            <w:rFonts w:hint="eastAsia"/>
            <w:szCs w:val="21"/>
          </w:rPr>
          <w:delText>、</w:delText>
        </w:r>
      </w:del>
      <w:del w:id="136" w:author="tokushima.b.shigematsu@gmail.com" w:date="2022-08-09T21:47:00Z">
        <w:r w:rsidR="00D620BC" w:rsidDel="003E6533">
          <w:rPr>
            <w:rFonts w:hint="eastAsia"/>
            <w:szCs w:val="21"/>
          </w:rPr>
          <w:delText>互いが自分で</w:delText>
        </w:r>
      </w:del>
      <w:del w:id="137" w:author="tokushima.b.shigematsu@gmail.com" w:date="2022-08-16T23:04:00Z">
        <w:r w:rsidR="00D620BC" w:rsidDel="00CE1565">
          <w:rPr>
            <w:rFonts w:hint="eastAsia"/>
            <w:szCs w:val="21"/>
          </w:rPr>
          <w:delText>生み出せない</w:delText>
        </w:r>
      </w:del>
      <w:r w:rsidR="00D620BC">
        <w:rPr>
          <w:rFonts w:hint="eastAsia"/>
          <w:szCs w:val="21"/>
        </w:rPr>
        <w:t>知恵を出し合い</w:t>
      </w:r>
      <w:ins w:id="138" w:author="tokushima.b.shigematsu@gmail.com" w:date="2022-08-16T23:08:00Z">
        <w:r w:rsidR="001C7029">
          <w:rPr>
            <w:rFonts w:hint="eastAsia"/>
            <w:szCs w:val="21"/>
          </w:rPr>
          <w:t>、</w:t>
        </w:r>
      </w:ins>
      <w:r w:rsidR="00D620BC">
        <w:rPr>
          <w:rFonts w:hint="eastAsia"/>
          <w:szCs w:val="21"/>
        </w:rPr>
        <w:t>切磋琢磨</w:t>
      </w:r>
      <w:del w:id="139" w:author="tokushima.b.shigematsu@gmail.com" w:date="2022-08-16T23:02:00Z">
        <w:r w:rsidR="00D620BC" w:rsidDel="00CE1565">
          <w:rPr>
            <w:rFonts w:hint="eastAsia"/>
            <w:szCs w:val="21"/>
          </w:rPr>
          <w:delText>することで</w:delText>
        </w:r>
      </w:del>
      <w:ins w:id="140" w:author="tokushima.b.shigematsu@gmail.com" w:date="2022-08-16T23:02:00Z">
        <w:r w:rsidR="00CE1565">
          <w:rPr>
            <w:rFonts w:hint="eastAsia"/>
            <w:szCs w:val="21"/>
          </w:rPr>
          <w:t>して</w:t>
        </w:r>
      </w:ins>
      <w:ins w:id="141" w:author="tokushima.b.shigematsu@gmail.com" w:date="2022-08-16T23:08:00Z">
        <w:r w:rsidR="001C7029">
          <w:rPr>
            <w:rFonts w:hint="eastAsia"/>
            <w:szCs w:val="21"/>
          </w:rPr>
          <w:t>、</w:t>
        </w:r>
      </w:ins>
      <w:ins w:id="142" w:author="tokushima.b.shigematsu@gmail.com" w:date="2022-08-16T23:07:00Z">
        <w:r w:rsidR="001C7029">
          <w:rPr>
            <w:rFonts w:hint="eastAsia"/>
            <w:szCs w:val="21"/>
          </w:rPr>
          <w:t>当青年会議所だからこそできる</w:t>
        </w:r>
      </w:ins>
      <w:del w:id="143" w:author="CGS" w:date="2022-08-10T10:03:00Z">
        <w:r w:rsidR="00D620BC" w:rsidRPr="00882DFF" w:rsidDel="004F1773">
          <w:rPr>
            <w:rFonts w:hint="eastAsia"/>
            <w:szCs w:val="21"/>
          </w:rPr>
          <w:delText>未だ見ぬ変化を遂げた</w:delText>
        </w:r>
      </w:del>
      <w:ins w:id="144" w:author="CGS" w:date="2022-08-10T10:03:00Z">
        <w:del w:id="145" w:author="tokushima.b.shigematsu@gmail.com" w:date="2022-08-16T23:05:00Z">
          <w:r w:rsidR="004F1773" w:rsidRPr="00882DFF" w:rsidDel="00CE1565">
            <w:rPr>
              <w:rFonts w:hint="eastAsia"/>
              <w:szCs w:val="21"/>
              <w:rPrChange w:id="146" w:author="谷藤豊仁" w:date="2022-08-16T15:32:00Z">
                <w:rPr>
                  <w:rFonts w:hint="eastAsia"/>
                  <w:szCs w:val="21"/>
                  <w:highlight w:val="yellow"/>
                </w:rPr>
              </w:rPrChange>
            </w:rPr>
            <w:delText>新しく</w:delText>
          </w:r>
        </w:del>
        <w:del w:id="147" w:author="tokushima.b.shigematsu@gmail.com" w:date="2022-08-16T23:00:00Z">
          <w:r w:rsidR="004F1773" w:rsidRPr="00882DFF" w:rsidDel="00CE1565">
            <w:rPr>
              <w:rFonts w:hint="eastAsia"/>
              <w:szCs w:val="21"/>
              <w:rPrChange w:id="148" w:author="谷藤豊仁" w:date="2022-08-16T15:32:00Z">
                <w:rPr>
                  <w:rFonts w:hint="eastAsia"/>
                  <w:szCs w:val="21"/>
                  <w:highlight w:val="yellow"/>
                </w:rPr>
              </w:rPrChange>
            </w:rPr>
            <w:delText>変容された</w:delText>
          </w:r>
        </w:del>
      </w:ins>
      <w:ins w:id="149" w:author="tokushima.b.shigematsu@gmail.com" w:date="2022-08-16T23:05:00Z">
        <w:r w:rsidR="00CE1565">
          <w:rPr>
            <w:rFonts w:hint="eastAsia"/>
            <w:szCs w:val="21"/>
          </w:rPr>
          <w:t>時代</w:t>
        </w:r>
      </w:ins>
      <w:ins w:id="150" w:author="tokushima.b.shigematsu@gmail.com" w:date="2022-08-16T23:07:00Z">
        <w:r w:rsidR="001C7029">
          <w:rPr>
            <w:rFonts w:hint="eastAsia"/>
            <w:szCs w:val="21"/>
          </w:rPr>
          <w:t>に</w:t>
        </w:r>
      </w:ins>
      <w:ins w:id="151" w:author="tokushima.b.shigematsu@gmail.com" w:date="2022-08-16T23:09:00Z">
        <w:r w:rsidR="001C7029">
          <w:rPr>
            <w:rFonts w:hint="eastAsia"/>
            <w:szCs w:val="21"/>
          </w:rPr>
          <w:t>先駆けた</w:t>
        </w:r>
      </w:ins>
      <w:r w:rsidR="00D620BC" w:rsidRPr="00882DFF">
        <w:rPr>
          <w:rFonts w:hint="eastAsia"/>
          <w:szCs w:val="21"/>
        </w:rPr>
        <w:t>事業</w:t>
      </w:r>
      <w:r w:rsidR="00AA218C">
        <w:rPr>
          <w:rFonts w:hint="eastAsia"/>
          <w:szCs w:val="21"/>
        </w:rPr>
        <w:t>を</w:t>
      </w:r>
      <w:r w:rsidR="00D620BC">
        <w:rPr>
          <w:rFonts w:hint="eastAsia"/>
          <w:szCs w:val="21"/>
        </w:rPr>
        <w:t>展開してまいります。</w:t>
      </w:r>
    </w:p>
    <w:p w14:paraId="75121751" w14:textId="225260C7" w:rsidR="002B1716" w:rsidRDefault="002B1716" w:rsidP="00B061E0">
      <w:pPr>
        <w:rPr>
          <w:color w:val="000000" w:themeColor="text1"/>
          <w:szCs w:val="21"/>
        </w:rPr>
      </w:pPr>
    </w:p>
    <w:p w14:paraId="325189E8" w14:textId="5511738B" w:rsidR="00AA218C" w:rsidRDefault="00AA218C" w:rsidP="00AA218C">
      <w:pPr>
        <w:rPr>
          <w:b/>
          <w:bCs/>
          <w:szCs w:val="21"/>
        </w:rPr>
      </w:pPr>
      <w:r w:rsidRPr="00AA218C">
        <w:rPr>
          <w:rFonts w:hint="eastAsia"/>
          <w:b/>
          <w:bCs/>
          <w:szCs w:val="21"/>
        </w:rPr>
        <w:t>会員の資質と魅力の向上</w:t>
      </w:r>
    </w:p>
    <w:p w14:paraId="198A733D" w14:textId="77777777" w:rsidR="00D1314E" w:rsidRPr="00AA218C" w:rsidRDefault="00D1314E" w:rsidP="00AA218C">
      <w:pPr>
        <w:rPr>
          <w:b/>
          <w:bCs/>
          <w:szCs w:val="21"/>
        </w:rPr>
      </w:pPr>
    </w:p>
    <w:p w14:paraId="4D5789E2" w14:textId="4E4AEEFA" w:rsidR="00AA218C" w:rsidRDefault="00AA218C" w:rsidP="00B061E0">
      <w:pPr>
        <w:rPr>
          <w:color w:val="000000" w:themeColor="text1"/>
          <w:szCs w:val="21"/>
        </w:rPr>
      </w:pPr>
      <w:r>
        <w:rPr>
          <w:rFonts w:hint="eastAsia"/>
          <w:color w:val="000000" w:themeColor="text1"/>
          <w:szCs w:val="21"/>
        </w:rPr>
        <w:t xml:space="preserve">　</w:t>
      </w:r>
      <w:r w:rsidR="00A204FF">
        <w:rPr>
          <w:rFonts w:hint="eastAsia"/>
          <w:color w:val="000000" w:themeColor="text1"/>
          <w:szCs w:val="21"/>
        </w:rPr>
        <w:t>青年会議所は、</w:t>
      </w:r>
      <w:r w:rsidR="00775A50">
        <w:rPr>
          <w:rFonts w:hint="eastAsia"/>
          <w:color w:val="000000" w:themeColor="text1"/>
          <w:szCs w:val="21"/>
        </w:rPr>
        <w:t>２０</w:t>
      </w:r>
      <w:r w:rsidR="00A204FF">
        <w:rPr>
          <w:rFonts w:hint="eastAsia"/>
          <w:color w:val="000000" w:themeColor="text1"/>
          <w:szCs w:val="21"/>
        </w:rPr>
        <w:t>歳から４０歳</w:t>
      </w:r>
      <w:r w:rsidR="0021058B">
        <w:rPr>
          <w:rFonts w:hint="eastAsia"/>
          <w:color w:val="000000" w:themeColor="text1"/>
          <w:szCs w:val="21"/>
        </w:rPr>
        <w:t>まで</w:t>
      </w:r>
      <w:r w:rsidR="00A204FF">
        <w:rPr>
          <w:rFonts w:hint="eastAsia"/>
          <w:color w:val="000000" w:themeColor="text1"/>
          <w:szCs w:val="21"/>
        </w:rPr>
        <w:t>の</w:t>
      </w:r>
      <w:r w:rsidR="0021058B">
        <w:rPr>
          <w:rFonts w:hint="eastAsia"/>
          <w:color w:val="000000" w:themeColor="text1"/>
          <w:szCs w:val="21"/>
        </w:rPr>
        <w:t>会員で構成された組織で</w:t>
      </w:r>
      <w:ins w:id="152" w:author="tokushima.b.shigematsu@gmail.com" w:date="2022-08-16T23:09:00Z">
        <w:r w:rsidR="001C7029">
          <w:rPr>
            <w:rFonts w:hint="eastAsia"/>
            <w:color w:val="000000" w:themeColor="text1"/>
            <w:szCs w:val="21"/>
          </w:rPr>
          <w:t>あり、</w:t>
        </w:r>
      </w:ins>
      <w:r w:rsidR="0021058B">
        <w:rPr>
          <w:rFonts w:hint="eastAsia"/>
          <w:color w:val="000000" w:themeColor="text1"/>
          <w:szCs w:val="21"/>
        </w:rPr>
        <w:t>多種多様な人材が集まり互いに意見を出し合いひとつの事業を構築します。</w:t>
      </w:r>
      <w:r w:rsidR="00775A50">
        <w:rPr>
          <w:rFonts w:hint="eastAsia"/>
          <w:color w:val="000000" w:themeColor="text1"/>
          <w:szCs w:val="21"/>
        </w:rPr>
        <w:t>その中で、入会した</w:t>
      </w:r>
      <w:r w:rsidR="000729C9">
        <w:rPr>
          <w:rFonts w:hint="eastAsia"/>
          <w:color w:val="000000" w:themeColor="text1"/>
          <w:szCs w:val="21"/>
        </w:rPr>
        <w:t>当時は何もわからずに面白いと思うことを提案していましたが</w:t>
      </w:r>
      <w:ins w:id="153" w:author="tokushima.b.shigematsu@gmail.com" w:date="2022-08-09T21:48:00Z">
        <w:r w:rsidR="003E6533">
          <w:rPr>
            <w:rFonts w:hint="eastAsia"/>
            <w:color w:val="000000" w:themeColor="text1"/>
            <w:szCs w:val="21"/>
          </w:rPr>
          <w:t>、</w:t>
        </w:r>
      </w:ins>
      <w:del w:id="154" w:author="tokushima.b.shigematsu@gmail.com" w:date="2022-08-09T21:50:00Z">
        <w:r w:rsidR="000729C9" w:rsidDel="00B470E7">
          <w:rPr>
            <w:rFonts w:hint="eastAsia"/>
            <w:color w:val="000000" w:themeColor="text1"/>
            <w:szCs w:val="21"/>
          </w:rPr>
          <w:delText>歴</w:delText>
        </w:r>
      </w:del>
      <w:ins w:id="155" w:author="tokushima.b.shigematsu@gmail.com" w:date="2022-08-09T21:50:00Z">
        <w:r w:rsidR="00B470E7">
          <w:rPr>
            <w:rFonts w:hint="eastAsia"/>
            <w:color w:val="000000" w:themeColor="text1"/>
            <w:szCs w:val="21"/>
          </w:rPr>
          <w:t>時</w:t>
        </w:r>
      </w:ins>
      <w:r w:rsidR="000729C9">
        <w:rPr>
          <w:rFonts w:hint="eastAsia"/>
          <w:color w:val="000000" w:themeColor="text1"/>
          <w:szCs w:val="21"/>
        </w:rPr>
        <w:t>を重ねるにつれて「自分がやりたい面白い事業」が、いつしか、「自分ができる無難な事業」に変わっていったように</w:t>
      </w:r>
      <w:del w:id="156" w:author="tokushima.b.shigematsu@gmail.com" w:date="2022-08-09T21:51:00Z">
        <w:r w:rsidR="000729C9" w:rsidDel="00B470E7">
          <w:rPr>
            <w:rFonts w:hint="eastAsia"/>
            <w:color w:val="000000" w:themeColor="text1"/>
            <w:szCs w:val="21"/>
          </w:rPr>
          <w:delText>おもいます</w:delText>
        </w:r>
      </w:del>
      <w:ins w:id="157" w:author="tokushima.b.shigematsu@gmail.com" w:date="2022-08-09T21:51:00Z">
        <w:r w:rsidR="00B470E7">
          <w:rPr>
            <w:rFonts w:hint="eastAsia"/>
            <w:color w:val="000000" w:themeColor="text1"/>
            <w:szCs w:val="21"/>
          </w:rPr>
          <w:t>思います</w:t>
        </w:r>
      </w:ins>
      <w:r w:rsidR="000729C9">
        <w:rPr>
          <w:rFonts w:hint="eastAsia"/>
          <w:color w:val="000000" w:themeColor="text1"/>
          <w:szCs w:val="21"/>
        </w:rPr>
        <w:t>。</w:t>
      </w:r>
      <w:ins w:id="158" w:author="tokushima.b.shigematsu@gmail.com" w:date="2022-08-10T17:51:00Z">
        <w:r w:rsidR="00623AC2">
          <w:rPr>
            <w:rFonts w:hint="eastAsia"/>
            <w:color w:val="000000" w:themeColor="text1"/>
            <w:szCs w:val="21"/>
          </w:rPr>
          <w:t>しかし、</w:t>
        </w:r>
      </w:ins>
      <w:r w:rsidR="008A4A7B">
        <w:rPr>
          <w:rFonts w:hint="eastAsia"/>
          <w:color w:val="000000" w:themeColor="text1"/>
          <w:szCs w:val="21"/>
        </w:rPr>
        <w:t>青年会議所</w:t>
      </w:r>
      <w:ins w:id="159" w:author="tokushima.b.shigematsu@gmail.com" w:date="2022-08-10T18:05:00Z">
        <w:r w:rsidR="00F13F61">
          <w:rPr>
            <w:rFonts w:hint="eastAsia"/>
            <w:color w:val="000000" w:themeColor="text1"/>
            <w:szCs w:val="21"/>
          </w:rPr>
          <w:t>において</w:t>
        </w:r>
      </w:ins>
      <w:del w:id="160" w:author="tokushima.b.shigematsu@gmail.com" w:date="2022-08-10T18:05:00Z">
        <w:r w:rsidR="008A4A7B" w:rsidDel="00F13F61">
          <w:rPr>
            <w:rFonts w:hint="eastAsia"/>
            <w:color w:val="000000" w:themeColor="text1"/>
            <w:szCs w:val="21"/>
          </w:rPr>
          <w:delText>で</w:delText>
        </w:r>
      </w:del>
      <w:r w:rsidR="008A4A7B">
        <w:rPr>
          <w:rFonts w:hint="eastAsia"/>
          <w:color w:val="000000" w:themeColor="text1"/>
          <w:szCs w:val="21"/>
        </w:rPr>
        <w:t>大切なことは、</w:t>
      </w:r>
      <w:ins w:id="161" w:author="tokushima.b.shigematsu@gmail.com" w:date="2022-08-10T17:49:00Z">
        <w:r w:rsidR="00623AC2">
          <w:rPr>
            <w:rFonts w:hint="eastAsia"/>
            <w:color w:val="000000" w:themeColor="text1"/>
            <w:szCs w:val="21"/>
          </w:rPr>
          <w:t>思い描いた夢の</w:t>
        </w:r>
      </w:ins>
      <w:ins w:id="162" w:author="tokushima.b.shigematsu@gmail.com" w:date="2022-08-10T17:56:00Z">
        <w:r w:rsidR="00917B7E">
          <w:rPr>
            <w:rFonts w:hint="eastAsia"/>
            <w:color w:val="000000" w:themeColor="text1"/>
            <w:szCs w:val="21"/>
          </w:rPr>
          <w:t>事業の</w:t>
        </w:r>
      </w:ins>
      <w:ins w:id="163" w:author="tokushima.b.shigematsu@gmail.com" w:date="2022-08-10T17:49:00Z">
        <w:r w:rsidR="00623AC2">
          <w:rPr>
            <w:rFonts w:hint="eastAsia"/>
            <w:color w:val="000000" w:themeColor="text1"/>
            <w:szCs w:val="21"/>
          </w:rPr>
          <w:t>実現に</w:t>
        </w:r>
      </w:ins>
      <w:ins w:id="164" w:author="tokushima.b.shigematsu@gmail.com" w:date="2022-08-10T18:04:00Z">
        <w:r w:rsidR="000517F8">
          <w:rPr>
            <w:rFonts w:hint="eastAsia"/>
            <w:color w:val="000000" w:themeColor="text1"/>
            <w:szCs w:val="21"/>
          </w:rPr>
          <w:t>どこまでも</w:t>
        </w:r>
      </w:ins>
      <w:ins w:id="165" w:author="tokushima.b.shigematsu@gmail.com" w:date="2022-08-10T17:50:00Z">
        <w:r w:rsidR="00623AC2">
          <w:rPr>
            <w:rFonts w:hint="eastAsia"/>
            <w:color w:val="000000" w:themeColor="text1"/>
            <w:szCs w:val="21"/>
          </w:rPr>
          <w:t>果敢に挑戦すること</w:t>
        </w:r>
      </w:ins>
      <w:ins w:id="166" w:author="tokushima.b.shigematsu@gmail.com" w:date="2022-08-10T17:52:00Z">
        <w:r w:rsidR="00623AC2">
          <w:rPr>
            <w:rFonts w:hint="eastAsia"/>
            <w:color w:val="000000" w:themeColor="text1"/>
            <w:szCs w:val="21"/>
          </w:rPr>
          <w:t>です。</w:t>
        </w:r>
      </w:ins>
      <w:ins w:id="167" w:author="tokushima.b.shigematsu@gmail.com" w:date="2022-08-10T18:05:00Z">
        <w:r w:rsidR="00F13F61">
          <w:rPr>
            <w:rFonts w:hint="eastAsia"/>
            <w:color w:val="000000" w:themeColor="text1"/>
            <w:szCs w:val="21"/>
          </w:rPr>
          <w:t>そして、</w:t>
        </w:r>
      </w:ins>
      <w:ins w:id="168" w:author="tokushima.b.shigematsu@gmail.com" w:date="2022-08-10T17:57:00Z">
        <w:r w:rsidR="00917B7E">
          <w:rPr>
            <w:rFonts w:hint="eastAsia"/>
            <w:color w:val="000000" w:themeColor="text1"/>
            <w:szCs w:val="21"/>
          </w:rPr>
          <w:t>たとえ実現困難に見える事業であって</w:t>
        </w:r>
      </w:ins>
      <w:ins w:id="169" w:author="tokushima.b.shigematsu@gmail.com" w:date="2022-08-10T18:04:00Z">
        <w:r w:rsidR="000517F8">
          <w:rPr>
            <w:rFonts w:hint="eastAsia"/>
            <w:color w:val="000000" w:themeColor="text1"/>
            <w:szCs w:val="21"/>
          </w:rPr>
          <w:t>も、</w:t>
        </w:r>
        <w:r w:rsidR="00F13F61">
          <w:rPr>
            <w:rFonts w:hint="eastAsia"/>
            <w:color w:val="000000" w:themeColor="text1"/>
            <w:szCs w:val="21"/>
          </w:rPr>
          <w:t>会員同士が支え合い</w:t>
        </w:r>
      </w:ins>
      <w:ins w:id="170" w:author="tokushima.b.shigematsu@gmail.com" w:date="2022-08-10T18:07:00Z">
        <w:r w:rsidR="00F13F61">
          <w:rPr>
            <w:rFonts w:hint="eastAsia"/>
            <w:color w:val="000000" w:themeColor="text1"/>
            <w:szCs w:val="21"/>
          </w:rPr>
          <w:t>、</w:t>
        </w:r>
      </w:ins>
      <w:ins w:id="171" w:author="tokushima.b.shigematsu@gmail.com" w:date="2022-08-10T18:14:00Z">
        <w:r w:rsidR="00AD1E99">
          <w:rPr>
            <w:rFonts w:hint="eastAsia"/>
            <w:color w:val="000000" w:themeColor="text1"/>
            <w:szCs w:val="21"/>
          </w:rPr>
          <w:t>能</w:t>
        </w:r>
      </w:ins>
      <w:ins w:id="172" w:author="tokushima.b.shigematsu@gmail.com" w:date="2022-08-10T18:04:00Z">
        <w:r w:rsidR="00F13F61">
          <w:rPr>
            <w:rFonts w:hint="eastAsia"/>
            <w:color w:val="000000" w:themeColor="text1"/>
            <w:szCs w:val="21"/>
          </w:rPr>
          <w:t>力を発揮</w:t>
        </w:r>
      </w:ins>
      <w:ins w:id="173" w:author="tokushima.b.shigematsu@gmail.com" w:date="2022-08-10T18:05:00Z">
        <w:r w:rsidR="00F13F61">
          <w:rPr>
            <w:rFonts w:hint="eastAsia"/>
            <w:color w:val="000000" w:themeColor="text1"/>
            <w:szCs w:val="21"/>
          </w:rPr>
          <w:t>し合って、</w:t>
        </w:r>
      </w:ins>
      <w:del w:id="174" w:author="tokushima.b.shigematsu@gmail.com" w:date="2022-08-10T17:51:00Z">
        <w:r w:rsidR="008A4A7B" w:rsidRPr="00B470E7" w:rsidDel="00623AC2">
          <w:rPr>
            <w:rFonts w:hint="eastAsia"/>
            <w:color w:val="000000" w:themeColor="text1"/>
            <w:szCs w:val="21"/>
            <w:highlight w:val="yellow"/>
            <w:rPrChange w:id="175" w:author="tokushima.b.shigematsu@gmail.com" w:date="2022-08-09T21:51:00Z">
              <w:rPr>
                <w:rFonts w:hint="eastAsia"/>
                <w:color w:val="000000" w:themeColor="text1"/>
                <w:szCs w:val="21"/>
              </w:rPr>
            </w:rPrChange>
          </w:rPr>
          <w:delText>頭に思い浮かべた無謀に</w:delText>
        </w:r>
        <w:r w:rsidR="00914628" w:rsidRPr="00B470E7" w:rsidDel="00623AC2">
          <w:rPr>
            <w:rFonts w:hint="eastAsia"/>
            <w:color w:val="000000" w:themeColor="text1"/>
            <w:szCs w:val="21"/>
            <w:highlight w:val="yellow"/>
            <w:rPrChange w:id="176" w:author="tokushima.b.shigematsu@gmail.com" w:date="2022-08-09T21:51:00Z">
              <w:rPr>
                <w:rFonts w:hint="eastAsia"/>
                <w:color w:val="000000" w:themeColor="text1"/>
                <w:szCs w:val="21"/>
              </w:rPr>
            </w:rPrChange>
          </w:rPr>
          <w:delText>常に</w:delText>
        </w:r>
        <w:r w:rsidR="008A4A7B" w:rsidRPr="00B470E7" w:rsidDel="00623AC2">
          <w:rPr>
            <w:rFonts w:hint="eastAsia"/>
            <w:color w:val="000000" w:themeColor="text1"/>
            <w:szCs w:val="21"/>
            <w:highlight w:val="yellow"/>
            <w:rPrChange w:id="177" w:author="tokushima.b.shigematsu@gmail.com" w:date="2022-08-09T21:51:00Z">
              <w:rPr>
                <w:rFonts w:hint="eastAsia"/>
                <w:color w:val="000000" w:themeColor="text1"/>
                <w:szCs w:val="21"/>
              </w:rPr>
            </w:rPrChange>
          </w:rPr>
          <w:delText>挑戦できるかであり</w:delText>
        </w:r>
        <w:r w:rsidR="008A4A7B" w:rsidDel="00623AC2">
          <w:rPr>
            <w:rFonts w:hint="eastAsia"/>
            <w:color w:val="000000" w:themeColor="text1"/>
            <w:szCs w:val="21"/>
          </w:rPr>
          <w:delText>、</w:delText>
        </w:r>
      </w:del>
      <w:r w:rsidR="008A4A7B">
        <w:rPr>
          <w:rFonts w:hint="eastAsia"/>
          <w:color w:val="000000" w:themeColor="text1"/>
          <w:szCs w:val="21"/>
        </w:rPr>
        <w:t>出来ないと</w:t>
      </w:r>
      <w:ins w:id="178" w:author="tokushima.b.shigematsu@gmail.com" w:date="2022-08-10T18:15:00Z">
        <w:r w:rsidR="00AD1E99">
          <w:rPr>
            <w:rFonts w:hint="eastAsia"/>
            <w:color w:val="000000" w:themeColor="text1"/>
            <w:szCs w:val="21"/>
          </w:rPr>
          <w:t>い</w:t>
        </w:r>
      </w:ins>
      <w:del w:id="179" w:author="tokushima.b.shigematsu@gmail.com" w:date="2022-08-10T18:15:00Z">
        <w:r w:rsidR="008A4A7B" w:rsidDel="00AD1E99">
          <w:rPr>
            <w:rFonts w:hint="eastAsia"/>
            <w:color w:val="000000" w:themeColor="text1"/>
            <w:szCs w:val="21"/>
          </w:rPr>
          <w:delText>言</w:delText>
        </w:r>
      </w:del>
      <w:r w:rsidR="008A4A7B">
        <w:rPr>
          <w:rFonts w:hint="eastAsia"/>
          <w:color w:val="000000" w:themeColor="text1"/>
          <w:szCs w:val="21"/>
        </w:rPr>
        <w:t>う選択肢を</w:t>
      </w:r>
      <w:ins w:id="180" w:author="tokushima.b.shigematsu@gmail.com" w:date="2022-08-10T17:58:00Z">
        <w:r w:rsidR="00917B7E">
          <w:rPr>
            <w:rFonts w:hint="eastAsia"/>
            <w:color w:val="000000" w:themeColor="text1"/>
            <w:szCs w:val="21"/>
          </w:rPr>
          <w:t>１つでも２つでも</w:t>
        </w:r>
      </w:ins>
      <w:del w:id="181" w:author="tokushima.b.shigematsu@gmail.com" w:date="2022-08-10T18:15:00Z">
        <w:r w:rsidR="008A4A7B" w:rsidDel="00AD1E99">
          <w:rPr>
            <w:rFonts w:hint="eastAsia"/>
            <w:color w:val="000000" w:themeColor="text1"/>
            <w:szCs w:val="21"/>
          </w:rPr>
          <w:delText>無</w:delText>
        </w:r>
      </w:del>
      <w:ins w:id="182" w:author="tokushima.b.shigematsu@gmail.com" w:date="2022-08-10T18:15:00Z">
        <w:r w:rsidR="00AD1E99">
          <w:rPr>
            <w:rFonts w:hint="eastAsia"/>
            <w:color w:val="000000" w:themeColor="text1"/>
            <w:szCs w:val="21"/>
          </w:rPr>
          <w:t>な</w:t>
        </w:r>
      </w:ins>
      <w:r w:rsidR="008A4A7B">
        <w:rPr>
          <w:rFonts w:hint="eastAsia"/>
          <w:color w:val="000000" w:themeColor="text1"/>
          <w:szCs w:val="21"/>
        </w:rPr>
        <w:t>く</w:t>
      </w:r>
      <w:ins w:id="183" w:author="tokushima.b.shigematsu@gmail.com" w:date="2022-08-10T18:05:00Z">
        <w:r w:rsidR="00F13F61">
          <w:rPr>
            <w:rFonts w:hint="eastAsia"/>
            <w:color w:val="000000" w:themeColor="text1"/>
            <w:szCs w:val="21"/>
          </w:rPr>
          <w:t>していく</w:t>
        </w:r>
      </w:ins>
      <w:del w:id="184" w:author="tokushima.b.shigematsu@gmail.com" w:date="2022-08-10T18:05:00Z">
        <w:r w:rsidR="008A4A7B" w:rsidDel="00F13F61">
          <w:rPr>
            <w:rFonts w:hint="eastAsia"/>
            <w:color w:val="000000" w:themeColor="text1"/>
            <w:szCs w:val="21"/>
          </w:rPr>
          <w:delText>す</w:delText>
        </w:r>
      </w:del>
      <w:r w:rsidR="00E76AC6">
        <w:rPr>
          <w:rFonts w:hint="eastAsia"/>
          <w:color w:val="000000" w:themeColor="text1"/>
          <w:szCs w:val="21"/>
        </w:rPr>
        <w:t>こと</w:t>
      </w:r>
      <w:del w:id="185" w:author="tokushima.b.shigematsu@gmail.com" w:date="2022-08-10T18:06:00Z">
        <w:r w:rsidR="00E76AC6" w:rsidDel="00F13F61">
          <w:rPr>
            <w:rFonts w:hint="eastAsia"/>
            <w:color w:val="000000" w:themeColor="text1"/>
            <w:szCs w:val="21"/>
          </w:rPr>
          <w:delText>だと考えま</w:delText>
        </w:r>
      </w:del>
      <w:ins w:id="186" w:author="tokushima.b.shigematsu@gmail.com" w:date="2022-08-10T18:06:00Z">
        <w:r w:rsidR="00F13F61">
          <w:rPr>
            <w:rFonts w:hint="eastAsia"/>
            <w:color w:val="000000" w:themeColor="text1"/>
            <w:szCs w:val="21"/>
          </w:rPr>
          <w:t>で</w:t>
        </w:r>
      </w:ins>
      <w:r w:rsidR="00E76AC6">
        <w:rPr>
          <w:rFonts w:hint="eastAsia"/>
          <w:color w:val="000000" w:themeColor="text1"/>
          <w:szCs w:val="21"/>
        </w:rPr>
        <w:t>す。成功をイメージし、その</w:t>
      </w:r>
      <w:ins w:id="187" w:author="tokushima.b.shigematsu@gmail.com" w:date="2022-08-10T18:06:00Z">
        <w:r w:rsidR="00F13F61">
          <w:rPr>
            <w:rFonts w:hint="eastAsia"/>
            <w:color w:val="000000" w:themeColor="text1"/>
            <w:szCs w:val="21"/>
          </w:rPr>
          <w:t>イメージ</w:t>
        </w:r>
      </w:ins>
      <w:del w:id="188" w:author="tokushima.b.shigematsu@gmail.com" w:date="2022-08-10T18:06:00Z">
        <w:r w:rsidR="00E76AC6" w:rsidDel="00F13F61">
          <w:rPr>
            <w:rFonts w:hint="eastAsia"/>
            <w:color w:val="000000" w:themeColor="text1"/>
            <w:szCs w:val="21"/>
          </w:rPr>
          <w:delText>ビジョン</w:delText>
        </w:r>
      </w:del>
      <w:r w:rsidR="00E76AC6">
        <w:rPr>
          <w:rFonts w:hint="eastAsia"/>
          <w:color w:val="000000" w:themeColor="text1"/>
          <w:szCs w:val="21"/>
        </w:rPr>
        <w:t>をメンバーで共有して革新的なアイデアを出し合うこと</w:t>
      </w:r>
      <w:ins w:id="189" w:author="tokushima.b.shigematsu@gmail.com" w:date="2022-08-10T18:09:00Z">
        <w:r w:rsidR="007E0FD6">
          <w:rPr>
            <w:rFonts w:hint="eastAsia"/>
            <w:color w:val="000000" w:themeColor="text1"/>
            <w:szCs w:val="21"/>
          </w:rPr>
          <w:t>で</w:t>
        </w:r>
      </w:ins>
      <w:ins w:id="190" w:author="tokushima.b.shigematsu@gmail.com" w:date="2022-08-10T18:10:00Z">
        <w:r w:rsidR="007E0FD6">
          <w:rPr>
            <w:rFonts w:hint="eastAsia"/>
            <w:color w:val="000000" w:themeColor="text1"/>
            <w:szCs w:val="21"/>
          </w:rPr>
          <w:t>、</w:t>
        </w:r>
        <w:r w:rsidR="007E0FD6">
          <w:rPr>
            <w:rFonts w:hint="eastAsia"/>
            <w:color w:val="000000" w:themeColor="text1"/>
            <w:szCs w:val="21"/>
          </w:rPr>
          <w:lastRenderedPageBreak/>
          <w:t>斬新にして、かつ、優れた</w:t>
        </w:r>
      </w:ins>
      <w:del w:id="191" w:author="tokushima.b.shigematsu@gmail.com" w:date="2022-08-10T18:09:00Z">
        <w:r w:rsidR="00E76AC6" w:rsidDel="007E0FD6">
          <w:rPr>
            <w:rFonts w:hint="eastAsia"/>
            <w:color w:val="000000" w:themeColor="text1"/>
            <w:szCs w:val="21"/>
          </w:rPr>
          <w:delText>で</w:delText>
        </w:r>
      </w:del>
      <w:del w:id="192" w:author="tokushima.b.shigematsu@gmail.com" w:date="2022-08-10T18:10:00Z">
        <w:r w:rsidR="00914628" w:rsidDel="007E0FD6">
          <w:rPr>
            <w:rFonts w:hint="eastAsia"/>
            <w:color w:val="000000" w:themeColor="text1"/>
            <w:szCs w:val="21"/>
          </w:rPr>
          <w:delText>誰も見たことのない新しい</w:delText>
        </w:r>
      </w:del>
      <w:r w:rsidR="00914628">
        <w:rPr>
          <w:rFonts w:hint="eastAsia"/>
          <w:color w:val="000000" w:themeColor="text1"/>
          <w:szCs w:val="21"/>
        </w:rPr>
        <w:t>事業を展開できると考えます。</w:t>
      </w:r>
      <w:ins w:id="193" w:author="tokushima.b.shigematsu@gmail.com" w:date="2022-08-16T23:12:00Z">
        <w:r w:rsidR="008062E2">
          <w:rPr>
            <w:rFonts w:hint="eastAsia"/>
            <w:color w:val="000000" w:themeColor="text1"/>
            <w:szCs w:val="21"/>
          </w:rPr>
          <w:t>我々</w:t>
        </w:r>
      </w:ins>
      <w:ins w:id="194" w:author="tokushima.b.shigematsu@gmail.com" w:date="2022-08-10T18:30:00Z">
        <w:r w:rsidR="00B77466">
          <w:rPr>
            <w:rFonts w:hint="eastAsia"/>
            <w:color w:val="000000" w:themeColor="text1"/>
            <w:szCs w:val="21"/>
          </w:rPr>
          <w:t>は、</w:t>
        </w:r>
      </w:ins>
      <w:del w:id="195" w:author="tokushima.b.shigematsu@gmail.com" w:date="2022-08-10T18:19:00Z">
        <w:r w:rsidR="00914628" w:rsidDel="00AD1E99">
          <w:rPr>
            <w:rFonts w:hint="eastAsia"/>
            <w:color w:val="000000" w:themeColor="text1"/>
            <w:szCs w:val="21"/>
          </w:rPr>
          <w:delText>ひとりでも多くの</w:delText>
        </w:r>
      </w:del>
      <w:del w:id="196" w:author="tokushima.b.shigematsu@gmail.com" w:date="2022-08-10T18:29:00Z">
        <w:r w:rsidR="006E38B4" w:rsidDel="007A4FAE">
          <w:rPr>
            <w:rFonts w:hint="eastAsia"/>
            <w:color w:val="000000" w:themeColor="text1"/>
            <w:szCs w:val="21"/>
          </w:rPr>
          <w:delText>創造力</w:delText>
        </w:r>
      </w:del>
      <w:del w:id="197" w:author="tokushima.b.shigematsu@gmail.com" w:date="2022-08-10T18:20:00Z">
        <w:r w:rsidR="006E38B4" w:rsidDel="00D11270">
          <w:rPr>
            <w:rFonts w:hint="eastAsia"/>
            <w:color w:val="000000" w:themeColor="text1"/>
            <w:szCs w:val="21"/>
          </w:rPr>
          <w:delText>溢れるメンバーを増やす為に</w:delText>
        </w:r>
      </w:del>
      <w:del w:id="198" w:author="tokushima.b.shigematsu@gmail.com" w:date="2022-08-10T18:29:00Z">
        <w:r w:rsidR="006E38B4" w:rsidDel="007A4FAE">
          <w:rPr>
            <w:rFonts w:hint="eastAsia"/>
            <w:color w:val="000000" w:themeColor="text1"/>
            <w:szCs w:val="21"/>
          </w:rPr>
          <w:delText>、</w:delText>
        </w:r>
      </w:del>
      <w:r w:rsidR="006E38B4">
        <w:rPr>
          <w:rFonts w:hint="eastAsia"/>
          <w:color w:val="000000" w:themeColor="text1"/>
          <w:szCs w:val="21"/>
        </w:rPr>
        <w:t>互いに</w:t>
      </w:r>
      <w:ins w:id="199" w:author="tokushima.b.shigematsu@gmail.com" w:date="2022-08-10T18:29:00Z">
        <w:r w:rsidR="007A4FAE">
          <w:rPr>
            <w:rFonts w:hint="eastAsia"/>
            <w:color w:val="000000" w:themeColor="text1"/>
            <w:szCs w:val="21"/>
          </w:rPr>
          <w:t>切磋琢磨し</w:t>
        </w:r>
      </w:ins>
      <w:ins w:id="200" w:author="tokushima.b.shigematsu@gmail.com" w:date="2022-08-10T18:30:00Z">
        <w:r w:rsidR="00B77466">
          <w:rPr>
            <w:rFonts w:hint="eastAsia"/>
            <w:color w:val="000000" w:themeColor="text1"/>
            <w:szCs w:val="21"/>
          </w:rPr>
          <w:t>、</w:t>
        </w:r>
      </w:ins>
      <w:del w:id="201" w:author="tokushima.b.shigematsu@gmail.com" w:date="2022-08-10T18:29:00Z">
        <w:r w:rsidR="006E38B4" w:rsidDel="007A4FAE">
          <w:rPr>
            <w:rFonts w:hint="eastAsia"/>
            <w:color w:val="000000" w:themeColor="text1"/>
            <w:szCs w:val="21"/>
          </w:rPr>
          <w:delText>磨き合うことで</w:delText>
        </w:r>
      </w:del>
      <w:r w:rsidR="006E38B4">
        <w:rPr>
          <w:rFonts w:hint="eastAsia"/>
          <w:color w:val="000000" w:themeColor="text1"/>
          <w:szCs w:val="21"/>
        </w:rPr>
        <w:t>資質と魅力</w:t>
      </w:r>
      <w:ins w:id="202" w:author="tokushima.b.shigematsu@gmail.com" w:date="2022-08-10T18:29:00Z">
        <w:r w:rsidR="007A4FAE">
          <w:rPr>
            <w:rFonts w:hint="eastAsia"/>
            <w:color w:val="000000" w:themeColor="text1"/>
            <w:szCs w:val="21"/>
          </w:rPr>
          <w:t>を</w:t>
        </w:r>
      </w:ins>
      <w:del w:id="203" w:author="tokushima.b.shigematsu@gmail.com" w:date="2022-08-10T18:29:00Z">
        <w:r w:rsidR="006E38B4" w:rsidDel="007A4FAE">
          <w:rPr>
            <w:rFonts w:hint="eastAsia"/>
            <w:color w:val="000000" w:themeColor="text1"/>
            <w:szCs w:val="21"/>
          </w:rPr>
          <w:delText>の</w:delText>
        </w:r>
      </w:del>
      <w:r w:rsidR="006E38B4">
        <w:rPr>
          <w:rFonts w:hint="eastAsia"/>
          <w:color w:val="000000" w:themeColor="text1"/>
          <w:szCs w:val="21"/>
        </w:rPr>
        <w:t>向上</w:t>
      </w:r>
      <w:ins w:id="204" w:author="tokushima.b.shigematsu@gmail.com" w:date="2022-08-10T18:29:00Z">
        <w:r w:rsidR="007A4FAE">
          <w:rPr>
            <w:rFonts w:hint="eastAsia"/>
            <w:color w:val="000000" w:themeColor="text1"/>
            <w:szCs w:val="21"/>
          </w:rPr>
          <w:t>させ、時代に先駆けた想像力と創造力を存分に発揮</w:t>
        </w:r>
      </w:ins>
      <w:del w:id="205" w:author="tokushima.b.shigematsu@gmail.com" w:date="2022-08-10T18:29:00Z">
        <w:r w:rsidR="006E38B4" w:rsidDel="007A4FAE">
          <w:rPr>
            <w:rFonts w:hint="eastAsia"/>
            <w:color w:val="000000" w:themeColor="text1"/>
            <w:szCs w:val="21"/>
          </w:rPr>
          <w:delText>を図ってまいります。</w:delText>
        </w:r>
      </w:del>
      <w:ins w:id="206" w:author="tokushima.b.shigematsu@gmail.com" w:date="2022-08-10T18:30:00Z">
        <w:r w:rsidR="00B77466">
          <w:rPr>
            <w:rFonts w:hint="eastAsia"/>
            <w:color w:val="000000" w:themeColor="text1"/>
            <w:szCs w:val="21"/>
          </w:rPr>
          <w:t>してまいります。</w:t>
        </w:r>
      </w:ins>
    </w:p>
    <w:p w14:paraId="0D3908BE" w14:textId="60111C71" w:rsidR="006E38B4" w:rsidRDefault="006E38B4" w:rsidP="00B061E0">
      <w:pPr>
        <w:rPr>
          <w:color w:val="000000" w:themeColor="text1"/>
          <w:szCs w:val="21"/>
        </w:rPr>
      </w:pPr>
    </w:p>
    <w:p w14:paraId="4379571C" w14:textId="3C2FD87B" w:rsidR="006E38B4" w:rsidRDefault="006E38B4" w:rsidP="006E38B4">
      <w:pPr>
        <w:rPr>
          <w:b/>
          <w:bCs/>
          <w:szCs w:val="21"/>
        </w:rPr>
      </w:pPr>
      <w:r w:rsidRPr="006E38B4">
        <w:rPr>
          <w:rFonts w:hint="eastAsia"/>
          <w:b/>
          <w:bCs/>
          <w:szCs w:val="21"/>
        </w:rPr>
        <w:t>地域課題に目を向ける事業の実施</w:t>
      </w:r>
    </w:p>
    <w:p w14:paraId="1290B8E2" w14:textId="77777777" w:rsidR="00D1314E" w:rsidRPr="006E38B4" w:rsidRDefault="00D1314E" w:rsidP="006E38B4">
      <w:pPr>
        <w:rPr>
          <w:b/>
          <w:bCs/>
          <w:szCs w:val="21"/>
        </w:rPr>
      </w:pPr>
    </w:p>
    <w:p w14:paraId="0B7CF678" w14:textId="140F980A" w:rsidR="006E38B4" w:rsidRDefault="006E38B4" w:rsidP="00B061E0">
      <w:pPr>
        <w:rPr>
          <w:color w:val="000000" w:themeColor="text1"/>
          <w:szCs w:val="21"/>
        </w:rPr>
      </w:pPr>
      <w:r>
        <w:rPr>
          <w:rFonts w:hint="eastAsia"/>
          <w:color w:val="000000" w:themeColor="text1"/>
          <w:szCs w:val="21"/>
        </w:rPr>
        <w:t xml:space="preserve">　</w:t>
      </w:r>
      <w:r w:rsidR="00B650C2">
        <w:rPr>
          <w:rFonts w:hint="eastAsia"/>
          <w:color w:val="000000" w:themeColor="text1"/>
          <w:szCs w:val="21"/>
        </w:rPr>
        <w:t>明るい豊かな社会の実現に向け</w:t>
      </w:r>
      <w:ins w:id="207" w:author="tokushima.b.shigematsu@gmail.com" w:date="2022-08-10T18:31:00Z">
        <w:r w:rsidR="00B77466">
          <w:rPr>
            <w:rFonts w:hint="eastAsia"/>
            <w:color w:val="000000" w:themeColor="text1"/>
            <w:szCs w:val="21"/>
          </w:rPr>
          <w:t>て</w:t>
        </w:r>
      </w:ins>
      <w:r w:rsidR="00B650C2">
        <w:rPr>
          <w:rFonts w:hint="eastAsia"/>
          <w:color w:val="000000" w:themeColor="text1"/>
          <w:szCs w:val="21"/>
        </w:rPr>
        <w:t>地域の課題に目を向けることは必要不可欠で</w:t>
      </w:r>
      <w:r w:rsidR="00284204">
        <w:rPr>
          <w:rFonts w:hint="eastAsia"/>
          <w:color w:val="000000" w:themeColor="text1"/>
          <w:szCs w:val="21"/>
        </w:rPr>
        <w:t>、</w:t>
      </w:r>
      <w:r w:rsidR="00B650C2">
        <w:rPr>
          <w:rFonts w:hint="eastAsia"/>
          <w:color w:val="000000" w:themeColor="text1"/>
          <w:szCs w:val="21"/>
        </w:rPr>
        <w:t>避けては通れない道</w:t>
      </w:r>
      <w:r w:rsidR="00284204">
        <w:rPr>
          <w:rFonts w:hint="eastAsia"/>
          <w:color w:val="000000" w:themeColor="text1"/>
          <w:szCs w:val="21"/>
        </w:rPr>
        <w:t>であると考えます。行政組織の目の届かない場所にスポットを当て</w:t>
      </w:r>
      <w:ins w:id="208" w:author="tokushima.b.shigematsu@gmail.com" w:date="2022-08-16T23:11:00Z">
        <w:r w:rsidR="008062E2">
          <w:rPr>
            <w:rFonts w:hint="eastAsia"/>
            <w:color w:val="000000" w:themeColor="text1"/>
            <w:szCs w:val="21"/>
          </w:rPr>
          <w:t>、</w:t>
        </w:r>
      </w:ins>
      <w:r w:rsidR="00284204">
        <w:rPr>
          <w:rFonts w:hint="eastAsia"/>
          <w:color w:val="000000" w:themeColor="text1"/>
          <w:szCs w:val="21"/>
        </w:rPr>
        <w:t>しっかりと課題を見極めて</w:t>
      </w:r>
      <w:r w:rsidR="00024BC9">
        <w:rPr>
          <w:rFonts w:hint="eastAsia"/>
          <w:color w:val="000000" w:themeColor="text1"/>
          <w:szCs w:val="21"/>
        </w:rPr>
        <w:t>事業展開して</w:t>
      </w:r>
      <w:r w:rsidR="003A1E09">
        <w:rPr>
          <w:rFonts w:hint="eastAsia"/>
          <w:color w:val="000000" w:themeColor="text1"/>
          <w:szCs w:val="21"/>
        </w:rPr>
        <w:t>参り</w:t>
      </w:r>
      <w:r w:rsidR="00024BC9">
        <w:rPr>
          <w:rFonts w:hint="eastAsia"/>
          <w:color w:val="000000" w:themeColor="text1"/>
          <w:szCs w:val="21"/>
        </w:rPr>
        <w:t>ます。しかし、</w:t>
      </w:r>
      <w:del w:id="209" w:author="tokushima.b.shigematsu@gmail.com" w:date="2022-08-16T23:11:00Z">
        <w:r w:rsidR="00024BC9" w:rsidDel="008062E2">
          <w:rPr>
            <w:rFonts w:hint="eastAsia"/>
            <w:color w:val="000000" w:themeColor="text1"/>
            <w:szCs w:val="21"/>
          </w:rPr>
          <w:delText>我々</w:delText>
        </w:r>
      </w:del>
      <w:ins w:id="210" w:author="tokushima.b.shigematsu@gmail.com" w:date="2022-08-16T23:12:00Z">
        <w:r w:rsidR="008062E2">
          <w:rPr>
            <w:rFonts w:hint="eastAsia"/>
            <w:color w:val="000000" w:themeColor="text1"/>
            <w:szCs w:val="21"/>
          </w:rPr>
          <w:t>我々</w:t>
        </w:r>
      </w:ins>
      <w:r w:rsidR="00024BC9">
        <w:rPr>
          <w:rFonts w:hint="eastAsia"/>
          <w:color w:val="000000" w:themeColor="text1"/>
          <w:szCs w:val="21"/>
        </w:rPr>
        <w:t>青年会議所の力だけで地域を変えることは容易ではありません。行政組織</w:t>
      </w:r>
      <w:r w:rsidR="00BE3976">
        <w:rPr>
          <w:rFonts w:hint="eastAsia"/>
          <w:color w:val="000000" w:themeColor="text1"/>
          <w:szCs w:val="21"/>
        </w:rPr>
        <w:t>や</w:t>
      </w:r>
      <w:del w:id="211" w:author="CGS" w:date="2022-08-10T10:13:00Z">
        <w:r w:rsidR="00BE3976" w:rsidRPr="00882DFF" w:rsidDel="007852B8">
          <w:rPr>
            <w:rFonts w:hint="eastAsia"/>
            <w:color w:val="000000" w:themeColor="text1"/>
            <w:szCs w:val="21"/>
          </w:rPr>
          <w:delText>影響力を持つ団体</w:delText>
        </w:r>
      </w:del>
      <w:ins w:id="212" w:author="CGS" w:date="2022-08-10T10:13:00Z">
        <w:r w:rsidR="007852B8" w:rsidRPr="00882DFF">
          <w:rPr>
            <w:rFonts w:hint="eastAsia"/>
            <w:color w:val="000000" w:themeColor="text1"/>
            <w:szCs w:val="21"/>
            <w:rPrChange w:id="213" w:author="谷藤豊仁" w:date="2022-08-16T15:33:00Z">
              <w:rPr>
                <w:rFonts w:hint="eastAsia"/>
                <w:color w:val="000000" w:themeColor="text1"/>
                <w:szCs w:val="21"/>
                <w:highlight w:val="yellow"/>
              </w:rPr>
            </w:rPrChange>
          </w:rPr>
          <w:t>関係各諸団体</w:t>
        </w:r>
      </w:ins>
      <w:r w:rsidR="00BE3976">
        <w:rPr>
          <w:rFonts w:hint="eastAsia"/>
          <w:color w:val="000000" w:themeColor="text1"/>
          <w:szCs w:val="21"/>
        </w:rPr>
        <w:t>との</w:t>
      </w:r>
      <w:r w:rsidR="003A1E09">
        <w:rPr>
          <w:rFonts w:hint="eastAsia"/>
          <w:color w:val="000000" w:themeColor="text1"/>
          <w:szCs w:val="21"/>
        </w:rPr>
        <w:t>パートナーシップ</w:t>
      </w:r>
      <w:r w:rsidR="00BE3976">
        <w:rPr>
          <w:rFonts w:hint="eastAsia"/>
          <w:color w:val="000000" w:themeColor="text1"/>
          <w:szCs w:val="21"/>
        </w:rPr>
        <w:t>を図ることで更なる大きな力を生み出し</w:t>
      </w:r>
      <w:ins w:id="214" w:author="tokushima.b.shigematsu@gmail.com" w:date="2022-08-10T18:31:00Z">
        <w:r w:rsidR="00B77466">
          <w:rPr>
            <w:rFonts w:hint="eastAsia"/>
            <w:color w:val="000000" w:themeColor="text1"/>
            <w:szCs w:val="21"/>
          </w:rPr>
          <w:t>、</w:t>
        </w:r>
      </w:ins>
      <w:r w:rsidR="005D6893">
        <w:rPr>
          <w:rFonts w:hint="eastAsia"/>
          <w:color w:val="000000" w:themeColor="text1"/>
          <w:szCs w:val="21"/>
        </w:rPr>
        <w:t>地域に寄り添った素晴らしい事業を展開してまいります。</w:t>
      </w:r>
    </w:p>
    <w:p w14:paraId="5CBD08B3" w14:textId="5B0395C4" w:rsidR="005D6893" w:rsidRDefault="005D6893" w:rsidP="00B061E0">
      <w:pPr>
        <w:rPr>
          <w:color w:val="000000" w:themeColor="text1"/>
          <w:szCs w:val="21"/>
        </w:rPr>
      </w:pPr>
    </w:p>
    <w:p w14:paraId="339558C5" w14:textId="3463A986" w:rsidR="005D6893" w:rsidRDefault="006E6DE7" w:rsidP="00B061E0">
      <w:pPr>
        <w:rPr>
          <w:b/>
          <w:bCs/>
          <w:szCs w:val="21"/>
        </w:rPr>
      </w:pPr>
      <w:r w:rsidRPr="006E6DE7">
        <w:rPr>
          <w:rFonts w:hint="eastAsia"/>
          <w:b/>
          <w:bCs/>
          <w:szCs w:val="21"/>
        </w:rPr>
        <w:t>創立６５周年を迎えるにあたって</w:t>
      </w:r>
    </w:p>
    <w:p w14:paraId="6E6B44FB" w14:textId="24424014" w:rsidR="00D1314E" w:rsidRDefault="00D1314E" w:rsidP="00B061E0">
      <w:pPr>
        <w:rPr>
          <w:b/>
          <w:bCs/>
          <w:szCs w:val="21"/>
        </w:rPr>
      </w:pPr>
    </w:p>
    <w:p w14:paraId="1CA11283" w14:textId="7E0FAF66" w:rsidR="00D1314E" w:rsidRDefault="00D1314E" w:rsidP="00B061E0">
      <w:pPr>
        <w:rPr>
          <w:szCs w:val="21"/>
        </w:rPr>
      </w:pPr>
      <w:r>
        <w:rPr>
          <w:rFonts w:hint="eastAsia"/>
          <w:b/>
          <w:bCs/>
          <w:szCs w:val="21"/>
        </w:rPr>
        <w:t xml:space="preserve">　</w:t>
      </w:r>
      <w:r w:rsidR="00D97D02" w:rsidRPr="00D97D02">
        <w:rPr>
          <w:rFonts w:hint="eastAsia"/>
          <w:szCs w:val="21"/>
        </w:rPr>
        <w:t>岸和田青年会議所が６５年もの長きに</w:t>
      </w:r>
      <w:ins w:id="215" w:author="tokushima.b.shigematsu@gmail.com" w:date="2022-08-10T18:31:00Z">
        <w:r w:rsidR="00B77466">
          <w:rPr>
            <w:rFonts w:hint="eastAsia"/>
            <w:szCs w:val="21"/>
          </w:rPr>
          <w:t>わたり</w:t>
        </w:r>
      </w:ins>
      <w:del w:id="216" w:author="tokushima.b.shigematsu@gmail.com" w:date="2022-08-10T18:31:00Z">
        <w:r w:rsidR="00D97D02" w:rsidRPr="00D97D02" w:rsidDel="00B77466">
          <w:rPr>
            <w:rFonts w:hint="eastAsia"/>
            <w:szCs w:val="21"/>
          </w:rPr>
          <w:delText>渡り</w:delText>
        </w:r>
      </w:del>
      <w:r w:rsidR="00D97D02">
        <w:rPr>
          <w:rFonts w:hint="eastAsia"/>
          <w:szCs w:val="21"/>
        </w:rPr>
        <w:t>活動を</w:t>
      </w:r>
      <w:del w:id="217" w:author="tokushima.b.shigematsu@gmail.com" w:date="2022-08-10T18:31:00Z">
        <w:r w:rsidR="00D97D02" w:rsidDel="00B77466">
          <w:rPr>
            <w:rFonts w:hint="eastAsia"/>
            <w:szCs w:val="21"/>
          </w:rPr>
          <w:delText>続けて</w:delText>
        </w:r>
      </w:del>
      <w:ins w:id="218" w:author="tokushima.b.shigematsu@gmail.com" w:date="2022-08-10T18:31:00Z">
        <w:r w:rsidR="00B77466">
          <w:rPr>
            <w:rFonts w:hint="eastAsia"/>
            <w:szCs w:val="21"/>
          </w:rPr>
          <w:t>継続</w:t>
        </w:r>
      </w:ins>
      <w:ins w:id="219" w:author="tokushima.b.shigematsu@gmail.com" w:date="2022-08-09T21:53:00Z">
        <w:r w:rsidR="00B470E7">
          <w:rPr>
            <w:rFonts w:hint="eastAsia"/>
            <w:szCs w:val="21"/>
          </w:rPr>
          <w:t>できた</w:t>
        </w:r>
      </w:ins>
      <w:del w:id="220" w:author="tokushima.b.shigematsu@gmail.com" w:date="2022-08-09T21:53:00Z">
        <w:r w:rsidR="00EB3439" w:rsidDel="00B470E7">
          <w:rPr>
            <w:rFonts w:hint="eastAsia"/>
            <w:szCs w:val="21"/>
          </w:rPr>
          <w:delText>来れた</w:delText>
        </w:r>
      </w:del>
      <w:r w:rsidR="00D97D02">
        <w:rPr>
          <w:rFonts w:hint="eastAsia"/>
          <w:szCs w:val="21"/>
        </w:rPr>
        <w:t>のも「明るい豊かな社会の実現」を目指し</w:t>
      </w:r>
      <w:r w:rsidR="000D1FEB">
        <w:rPr>
          <w:rFonts w:hint="eastAsia"/>
          <w:szCs w:val="21"/>
        </w:rPr>
        <w:t>立ち止まることなく</w:t>
      </w:r>
      <w:r w:rsidR="00EB3439">
        <w:rPr>
          <w:rFonts w:hint="eastAsia"/>
          <w:szCs w:val="21"/>
        </w:rPr>
        <w:t>走って来られた先輩諸兄姉の努力</w:t>
      </w:r>
      <w:ins w:id="221" w:author="tokushima.b.shigematsu@gmail.com" w:date="2022-08-10T18:32:00Z">
        <w:r w:rsidR="00B77466">
          <w:rPr>
            <w:rFonts w:hint="eastAsia"/>
            <w:szCs w:val="21"/>
          </w:rPr>
          <w:t>があってこそ</w:t>
        </w:r>
      </w:ins>
      <w:ins w:id="222" w:author="tokushima.b.shigematsu@gmail.com" w:date="2022-08-10T18:33:00Z">
        <w:r w:rsidR="00B77466">
          <w:rPr>
            <w:rFonts w:hint="eastAsia"/>
            <w:szCs w:val="21"/>
          </w:rPr>
          <w:t>で</w:t>
        </w:r>
      </w:ins>
      <w:ins w:id="223" w:author="tokushima.b.shigematsu@gmail.com" w:date="2022-08-10T18:32:00Z">
        <w:r w:rsidR="00B77466">
          <w:rPr>
            <w:rFonts w:hint="eastAsia"/>
            <w:szCs w:val="21"/>
          </w:rPr>
          <w:t>す。</w:t>
        </w:r>
      </w:ins>
      <w:del w:id="224" w:author="tokushima.b.shigematsu@gmail.com" w:date="2022-08-10T18:32:00Z">
        <w:r w:rsidR="00EB3439" w:rsidDel="00B77466">
          <w:rPr>
            <w:rFonts w:hint="eastAsia"/>
            <w:szCs w:val="21"/>
          </w:rPr>
          <w:delText>の賜物であり、</w:delText>
        </w:r>
      </w:del>
      <w:r w:rsidR="00EB3439">
        <w:rPr>
          <w:rFonts w:hint="eastAsia"/>
          <w:szCs w:val="21"/>
        </w:rPr>
        <w:t>その熱い想いは</w:t>
      </w:r>
      <w:ins w:id="225" w:author="tokushima.b.shigematsu@gmail.com" w:date="2022-08-10T18:33:00Z">
        <w:r w:rsidR="00B77466">
          <w:rPr>
            <w:rFonts w:hint="eastAsia"/>
            <w:szCs w:val="21"/>
          </w:rPr>
          <w:t>、</w:t>
        </w:r>
      </w:ins>
      <w:ins w:id="226" w:author="tokushima.b.shigematsu@gmail.com" w:date="2022-08-10T18:36:00Z">
        <w:r w:rsidR="00D5535F">
          <w:rPr>
            <w:rFonts w:hint="eastAsia"/>
            <w:szCs w:val="21"/>
          </w:rPr>
          <w:t>連綿と</w:t>
        </w:r>
      </w:ins>
      <w:del w:id="227" w:author="tokushima.b.shigematsu@gmail.com" w:date="2022-08-10T18:36:00Z">
        <w:r w:rsidR="00EB3439" w:rsidDel="00D5535F">
          <w:rPr>
            <w:rFonts w:hint="eastAsia"/>
            <w:szCs w:val="21"/>
          </w:rPr>
          <w:delText>今も</w:delText>
        </w:r>
      </w:del>
      <w:del w:id="228" w:author="tokushima.b.shigematsu@gmail.com" w:date="2022-08-09T21:53:00Z">
        <w:r w:rsidR="00EB3439" w:rsidDel="00B470E7">
          <w:rPr>
            <w:rFonts w:hint="eastAsia"/>
            <w:szCs w:val="21"/>
          </w:rPr>
          <w:delText>絶やす</w:delText>
        </w:r>
      </w:del>
      <w:del w:id="229" w:author="tokushima.b.shigematsu@gmail.com" w:date="2022-08-10T18:36:00Z">
        <w:r w:rsidR="00EB3439" w:rsidDel="00D5535F">
          <w:rPr>
            <w:rFonts w:hint="eastAsia"/>
            <w:szCs w:val="21"/>
          </w:rPr>
          <w:delText>ことなく</w:delText>
        </w:r>
      </w:del>
      <w:r w:rsidR="00EB3439">
        <w:rPr>
          <w:rFonts w:hint="eastAsia"/>
          <w:szCs w:val="21"/>
        </w:rPr>
        <w:t>現役メンバーに受け継がれています。</w:t>
      </w:r>
      <w:del w:id="230" w:author="tokushima.b.shigematsu@gmail.com" w:date="2022-08-09T21:54:00Z">
        <w:r w:rsidR="0050653E" w:rsidDel="00B470E7">
          <w:rPr>
            <w:rFonts w:hint="eastAsia"/>
            <w:szCs w:val="21"/>
          </w:rPr>
          <w:delText>いま</w:delText>
        </w:r>
      </w:del>
      <w:ins w:id="231" w:author="tokushima.b.shigematsu@gmail.com" w:date="2022-08-09T21:54:00Z">
        <w:r w:rsidR="00B470E7">
          <w:rPr>
            <w:rFonts w:hint="eastAsia"/>
            <w:szCs w:val="21"/>
          </w:rPr>
          <w:t>今</w:t>
        </w:r>
      </w:ins>
      <w:r w:rsidR="0050653E">
        <w:rPr>
          <w:rFonts w:hint="eastAsia"/>
          <w:szCs w:val="21"/>
        </w:rPr>
        <w:t>は、</w:t>
      </w:r>
      <w:r w:rsidR="00EB3439">
        <w:rPr>
          <w:rFonts w:hint="eastAsia"/>
          <w:szCs w:val="21"/>
        </w:rPr>
        <w:t>「ＪＣしか無</w:t>
      </w:r>
      <w:r w:rsidR="003E76DB">
        <w:rPr>
          <w:rFonts w:hint="eastAsia"/>
          <w:szCs w:val="21"/>
        </w:rPr>
        <w:t>かった</w:t>
      </w:r>
      <w:r w:rsidR="00EB3439">
        <w:rPr>
          <w:rFonts w:hint="eastAsia"/>
          <w:szCs w:val="21"/>
        </w:rPr>
        <w:t>時代」から「ＪＣもある時代」と言</w:t>
      </w:r>
      <w:ins w:id="232" w:author="tokushima.b.shigematsu@gmail.com" w:date="2022-08-09T21:55:00Z">
        <w:r w:rsidR="00E01369">
          <w:rPr>
            <w:rFonts w:hint="eastAsia"/>
            <w:szCs w:val="21"/>
          </w:rPr>
          <w:t>われる</w:t>
        </w:r>
      </w:ins>
      <w:del w:id="233" w:author="tokushima.b.shigematsu@gmail.com" w:date="2022-08-09T21:55:00Z">
        <w:r w:rsidR="00EB3439" w:rsidDel="00E01369">
          <w:rPr>
            <w:rFonts w:hint="eastAsia"/>
            <w:szCs w:val="21"/>
          </w:rPr>
          <w:delText>う</w:delText>
        </w:r>
      </w:del>
      <w:r w:rsidR="00EB3439">
        <w:rPr>
          <w:rFonts w:hint="eastAsia"/>
          <w:szCs w:val="21"/>
        </w:rPr>
        <w:t>ように</w:t>
      </w:r>
      <w:ins w:id="234" w:author="tokushima.b.shigematsu@gmail.com" w:date="2022-08-09T21:55:00Z">
        <w:r w:rsidR="00E01369">
          <w:rPr>
            <w:rFonts w:hint="eastAsia"/>
            <w:szCs w:val="21"/>
          </w:rPr>
          <w:t>、</w:t>
        </w:r>
      </w:ins>
      <w:r w:rsidR="00EB3439">
        <w:rPr>
          <w:rFonts w:hint="eastAsia"/>
          <w:szCs w:val="21"/>
        </w:rPr>
        <w:t>地域を</w:t>
      </w:r>
      <w:r w:rsidR="0050653E">
        <w:rPr>
          <w:rFonts w:hint="eastAsia"/>
          <w:szCs w:val="21"/>
        </w:rPr>
        <w:t>豊かにしようと立ち上がる団体が増えています。</w:t>
      </w:r>
      <w:del w:id="235" w:author="CGS" w:date="2022-08-10T10:15:00Z">
        <w:r w:rsidR="0050653E" w:rsidDel="007852B8">
          <w:rPr>
            <w:rFonts w:hint="eastAsia"/>
            <w:szCs w:val="21"/>
          </w:rPr>
          <w:delText>このように時代はいつも変化</w:delText>
        </w:r>
        <w:r w:rsidR="00DF72E6" w:rsidDel="007852B8">
          <w:rPr>
            <w:rFonts w:hint="eastAsia"/>
            <w:szCs w:val="21"/>
          </w:rPr>
          <w:delText>を</w:delText>
        </w:r>
        <w:r w:rsidR="0050653E" w:rsidDel="007852B8">
          <w:rPr>
            <w:rFonts w:hint="eastAsia"/>
            <w:szCs w:val="21"/>
          </w:rPr>
          <w:delText>続け</w:delText>
        </w:r>
        <w:r w:rsidR="00DF72E6" w:rsidDel="007852B8">
          <w:rPr>
            <w:rFonts w:hint="eastAsia"/>
            <w:szCs w:val="21"/>
          </w:rPr>
          <w:delText>、</w:delText>
        </w:r>
        <w:r w:rsidR="0050653E" w:rsidDel="007852B8">
          <w:rPr>
            <w:rFonts w:hint="eastAsia"/>
            <w:szCs w:val="21"/>
          </w:rPr>
          <w:delText>また、我々も時代の変化を受け入れ柔軟に</w:delText>
        </w:r>
        <w:r w:rsidR="000D1FEB" w:rsidDel="007852B8">
          <w:rPr>
            <w:rFonts w:hint="eastAsia"/>
            <w:szCs w:val="21"/>
          </w:rPr>
          <w:delText>変わっていかなくてはなりません。</w:delText>
        </w:r>
      </w:del>
      <w:ins w:id="236" w:author="CGS" w:date="2022-08-10T10:15:00Z">
        <w:r w:rsidR="007852B8">
          <w:rPr>
            <w:rFonts w:hint="eastAsia"/>
            <w:szCs w:val="21"/>
          </w:rPr>
          <w:t>そ</w:t>
        </w:r>
      </w:ins>
      <w:ins w:id="237" w:author="tokushima.b.shigematsu@gmail.com" w:date="2022-08-16T23:11:00Z">
        <w:r w:rsidR="008062E2">
          <w:rPr>
            <w:rFonts w:hint="eastAsia"/>
            <w:szCs w:val="21"/>
          </w:rPr>
          <w:t>のよう</w:t>
        </w:r>
      </w:ins>
      <w:ins w:id="238" w:author="CGS" w:date="2022-08-10T10:15:00Z">
        <w:del w:id="239" w:author="tokushima.b.shigematsu@gmail.com" w:date="2022-08-16T23:11:00Z">
          <w:r w:rsidR="007852B8" w:rsidDel="008062E2">
            <w:rPr>
              <w:rFonts w:hint="eastAsia"/>
              <w:szCs w:val="21"/>
            </w:rPr>
            <w:delText>ん</w:delText>
          </w:r>
        </w:del>
        <w:r w:rsidR="007852B8">
          <w:rPr>
            <w:rFonts w:hint="eastAsia"/>
            <w:szCs w:val="21"/>
          </w:rPr>
          <w:t>な中、</w:t>
        </w:r>
      </w:ins>
      <w:ins w:id="240" w:author="CGS" w:date="2022-08-10T10:16:00Z">
        <w:r w:rsidR="007852B8">
          <w:rPr>
            <w:rFonts w:hint="eastAsia"/>
            <w:szCs w:val="21"/>
          </w:rPr>
          <w:t>青年会議所は</w:t>
        </w:r>
      </w:ins>
      <w:ins w:id="241" w:author="tokushima.b.shigematsu@gmail.com" w:date="2022-08-10T18:34:00Z">
        <w:r w:rsidR="00B77466">
          <w:rPr>
            <w:rFonts w:hint="eastAsia"/>
            <w:szCs w:val="21"/>
          </w:rPr>
          <w:t>、</w:t>
        </w:r>
      </w:ins>
      <w:ins w:id="242" w:author="CGS" w:date="2022-08-10T10:16:00Z">
        <w:r w:rsidR="007852B8">
          <w:rPr>
            <w:rFonts w:hint="eastAsia"/>
            <w:szCs w:val="21"/>
          </w:rPr>
          <w:t>青年経済人</w:t>
        </w:r>
      </w:ins>
      <w:ins w:id="243" w:author="CGS" w:date="2022-08-10T10:17:00Z">
        <w:r w:rsidR="007852B8">
          <w:rPr>
            <w:rFonts w:hint="eastAsia"/>
            <w:szCs w:val="21"/>
          </w:rPr>
          <w:t>から真っ先に選ばれる魅力ある団体で</w:t>
        </w:r>
      </w:ins>
      <w:ins w:id="244" w:author="CGS" w:date="2022-08-10T10:18:00Z">
        <w:r w:rsidR="00F70E6C">
          <w:rPr>
            <w:rFonts w:hint="eastAsia"/>
            <w:szCs w:val="21"/>
          </w:rPr>
          <w:t>あり続けなければなりません。</w:t>
        </w:r>
      </w:ins>
      <w:ins w:id="245" w:author="tokushima.b.shigematsu@gmail.com" w:date="2022-08-10T18:37:00Z">
        <w:r w:rsidR="00D5535F">
          <w:rPr>
            <w:rFonts w:hint="eastAsia"/>
            <w:szCs w:val="21"/>
          </w:rPr>
          <w:t>これからも</w:t>
        </w:r>
      </w:ins>
      <w:ins w:id="246" w:author="tokushima.b.shigematsu@gmail.com" w:date="2022-08-10T18:41:00Z">
        <w:r w:rsidR="00934FC8">
          <w:rPr>
            <w:rFonts w:hint="eastAsia"/>
            <w:szCs w:val="21"/>
          </w:rPr>
          <w:t>、</w:t>
        </w:r>
      </w:ins>
      <w:ins w:id="247" w:author="tokushima.b.shigematsu@gmail.com" w:date="2022-08-10T18:37:00Z">
        <w:r w:rsidR="00D5535F">
          <w:rPr>
            <w:rFonts w:hint="eastAsia"/>
            <w:szCs w:val="21"/>
          </w:rPr>
          <w:t>ますます成長と発展を続け、他団体の追随を許さない多くの価値と魅力あふれる団体で</w:t>
        </w:r>
      </w:ins>
      <w:ins w:id="248" w:author="tokushima.b.shigematsu@gmail.com" w:date="2022-08-10T18:38:00Z">
        <w:r w:rsidR="00D5535F">
          <w:rPr>
            <w:rFonts w:hint="eastAsia"/>
            <w:szCs w:val="21"/>
          </w:rPr>
          <w:t>あり続けることを約束いたします。</w:t>
        </w:r>
      </w:ins>
      <w:ins w:id="249" w:author="CGS" w:date="2022-08-10T10:19:00Z">
        <w:del w:id="250" w:author="tokushima.b.shigematsu@gmail.com" w:date="2022-08-10T18:38:00Z">
          <w:r w:rsidR="00F70E6C" w:rsidDel="00D5535F">
            <w:rPr>
              <w:rFonts w:hint="eastAsia"/>
              <w:szCs w:val="21"/>
            </w:rPr>
            <w:delText>他団体は無い付加価値を付け</w:delText>
          </w:r>
        </w:del>
      </w:ins>
      <w:ins w:id="251" w:author="CGS" w:date="2022-08-10T10:20:00Z">
        <w:del w:id="252" w:author="tokushima.b.shigematsu@gmail.com" w:date="2022-08-10T18:38:00Z">
          <w:r w:rsidR="00F70E6C" w:rsidDel="00D5535F">
            <w:rPr>
              <w:rFonts w:hint="eastAsia"/>
              <w:szCs w:val="21"/>
            </w:rPr>
            <w:delText>長期的に成長</w:delText>
          </w:r>
        </w:del>
      </w:ins>
      <w:ins w:id="253" w:author="CGS" w:date="2022-08-10T10:21:00Z">
        <w:del w:id="254" w:author="tokushima.b.shigematsu@gmail.com" w:date="2022-08-10T18:38:00Z">
          <w:r w:rsidR="00F70E6C" w:rsidDel="00D5535F">
            <w:rPr>
              <w:rFonts w:hint="eastAsia"/>
              <w:szCs w:val="21"/>
            </w:rPr>
            <w:delText>し続けることを約束します。</w:delText>
          </w:r>
        </w:del>
        <w:del w:id="255" w:author="tokushima.b.shigematsu@gmail.com" w:date="2022-08-10T18:41:00Z">
          <w:r w:rsidR="00F70E6C" w:rsidDel="00934FC8">
            <w:rPr>
              <w:rFonts w:hint="eastAsia"/>
              <w:szCs w:val="21"/>
            </w:rPr>
            <w:delText>そして、</w:delText>
          </w:r>
        </w:del>
      </w:ins>
      <w:r w:rsidR="003E76DB">
        <w:rPr>
          <w:szCs w:val="21"/>
        </w:rPr>
        <w:t>DX</w:t>
      </w:r>
      <w:r w:rsidR="001E0A48">
        <w:rPr>
          <w:rFonts w:hint="eastAsia"/>
          <w:szCs w:val="21"/>
        </w:rPr>
        <w:t>(デジタルトランスフォーメーション)の時代とも呼ばれる今、</w:t>
      </w:r>
      <w:del w:id="256" w:author="tokushima.b.shigematsu@gmail.com" w:date="2022-08-16T23:12:00Z">
        <w:r w:rsidR="001E0A48" w:rsidDel="008062E2">
          <w:rPr>
            <w:rFonts w:hint="eastAsia"/>
            <w:szCs w:val="21"/>
          </w:rPr>
          <w:delText>我々</w:delText>
        </w:r>
      </w:del>
      <w:ins w:id="257" w:author="tokushima.b.shigematsu@gmail.com" w:date="2022-08-16T23:12:00Z">
        <w:r w:rsidR="008062E2">
          <w:rPr>
            <w:rFonts w:hint="eastAsia"/>
            <w:szCs w:val="21"/>
          </w:rPr>
          <w:t>我々</w:t>
        </w:r>
      </w:ins>
      <w:r w:rsidR="001E0A48">
        <w:rPr>
          <w:rFonts w:hint="eastAsia"/>
          <w:szCs w:val="21"/>
        </w:rPr>
        <w:t>青年会議所</w:t>
      </w:r>
      <w:ins w:id="258" w:author="CGS" w:date="2022-08-10T10:21:00Z">
        <w:del w:id="259" w:author="tokushima.b.shigematsu@gmail.com" w:date="2022-08-10T18:42:00Z">
          <w:r w:rsidR="00F70E6C" w:rsidDel="00934FC8">
            <w:rPr>
              <w:rFonts w:hint="eastAsia"/>
              <w:szCs w:val="21"/>
            </w:rPr>
            <w:delText>で</w:delText>
          </w:r>
        </w:del>
      </w:ins>
      <w:r w:rsidR="001E0A48">
        <w:rPr>
          <w:rFonts w:hint="eastAsia"/>
          <w:szCs w:val="21"/>
        </w:rPr>
        <w:t>も</w:t>
      </w:r>
      <w:ins w:id="260" w:author="tokushima.b.shigematsu@gmail.com" w:date="2022-08-10T18:42:00Z">
        <w:r w:rsidR="00934FC8">
          <w:rPr>
            <w:rFonts w:hint="eastAsia"/>
            <w:szCs w:val="21"/>
          </w:rPr>
          <w:t>、</w:t>
        </w:r>
      </w:ins>
      <w:r w:rsidR="001E0A48">
        <w:rPr>
          <w:rFonts w:hint="eastAsia"/>
          <w:szCs w:val="21"/>
        </w:rPr>
        <w:t>デジタル技術を用いて</w:t>
      </w:r>
      <w:r w:rsidR="00D90458">
        <w:rPr>
          <w:rFonts w:hint="eastAsia"/>
          <w:szCs w:val="21"/>
        </w:rPr>
        <w:t>これまでよりも分かりやすく高効率な事業</w:t>
      </w:r>
      <w:ins w:id="261" w:author="tokushima.b.shigematsu@gmail.com" w:date="2022-08-10T18:38:00Z">
        <w:r w:rsidR="00D5535F">
          <w:rPr>
            <w:rFonts w:hint="eastAsia"/>
            <w:szCs w:val="21"/>
          </w:rPr>
          <w:t>を</w:t>
        </w:r>
      </w:ins>
      <w:r w:rsidR="00DF72E6">
        <w:rPr>
          <w:rFonts w:hint="eastAsia"/>
          <w:szCs w:val="21"/>
        </w:rPr>
        <w:t>展開</w:t>
      </w:r>
      <w:del w:id="262" w:author="tokushima.b.shigematsu@gmail.com" w:date="2022-08-10T18:38:00Z">
        <w:r w:rsidR="00D90458" w:rsidDel="00D5535F">
          <w:rPr>
            <w:rFonts w:hint="eastAsia"/>
            <w:szCs w:val="21"/>
          </w:rPr>
          <w:delText>を目ざし</w:delText>
        </w:r>
      </w:del>
      <w:del w:id="263" w:author="tokushima.b.shigematsu@gmail.com" w:date="2022-08-09T21:56:00Z">
        <w:r w:rsidR="00DF72E6" w:rsidDel="00E01369">
          <w:rPr>
            <w:rFonts w:hint="eastAsia"/>
            <w:szCs w:val="21"/>
          </w:rPr>
          <w:delText>変</w:delText>
        </w:r>
      </w:del>
      <w:del w:id="264" w:author="tokushima.b.shigematsu@gmail.com" w:date="2022-08-09T21:57:00Z">
        <w:r w:rsidR="00DF72E6" w:rsidDel="00E01369">
          <w:rPr>
            <w:rFonts w:hint="eastAsia"/>
            <w:szCs w:val="21"/>
          </w:rPr>
          <w:delText>容</w:delText>
        </w:r>
      </w:del>
      <w:r w:rsidR="00DF72E6">
        <w:rPr>
          <w:rFonts w:hint="eastAsia"/>
          <w:szCs w:val="21"/>
        </w:rPr>
        <w:t>して</w:t>
      </w:r>
      <w:r w:rsidR="00D90458">
        <w:rPr>
          <w:rFonts w:hint="eastAsia"/>
          <w:szCs w:val="21"/>
        </w:rPr>
        <w:t>参ります。</w:t>
      </w:r>
      <w:r w:rsidR="003B6DF1">
        <w:rPr>
          <w:rFonts w:hint="eastAsia"/>
          <w:szCs w:val="21"/>
        </w:rPr>
        <w:t>そして、</w:t>
      </w:r>
      <w:del w:id="265" w:author="tokushima.b.shigematsu@gmail.com" w:date="2022-08-10T18:42:00Z">
        <w:r w:rsidR="003B6DF1" w:rsidDel="00934FC8">
          <w:rPr>
            <w:rFonts w:hint="eastAsia"/>
            <w:szCs w:val="21"/>
          </w:rPr>
          <w:delText>青年会議所</w:delText>
        </w:r>
      </w:del>
      <w:del w:id="266" w:author="tokushima.b.shigematsu@gmail.com" w:date="2022-08-10T18:39:00Z">
        <w:r w:rsidR="003B6DF1" w:rsidDel="00D5535F">
          <w:rPr>
            <w:rFonts w:hint="eastAsia"/>
            <w:szCs w:val="21"/>
          </w:rPr>
          <w:delText>も</w:delText>
        </w:r>
      </w:del>
      <w:ins w:id="267" w:author="tokushima.b.shigematsu@gmail.com" w:date="2022-08-10T18:39:00Z">
        <w:r w:rsidR="00D5535F">
          <w:rPr>
            <w:rFonts w:hint="eastAsia"/>
            <w:szCs w:val="21"/>
          </w:rPr>
          <w:t>引き続き、</w:t>
        </w:r>
      </w:ins>
      <w:r w:rsidR="003B6DF1">
        <w:rPr>
          <w:rFonts w:hint="eastAsia"/>
          <w:szCs w:val="21"/>
        </w:rPr>
        <w:t>７０周年、７５周年</w:t>
      </w:r>
      <w:r w:rsidR="00DF72E6">
        <w:rPr>
          <w:rFonts w:hint="eastAsia"/>
          <w:szCs w:val="21"/>
        </w:rPr>
        <w:t>と</w:t>
      </w:r>
      <w:ins w:id="268" w:author="tokushima.b.shigematsu@gmail.com" w:date="2022-08-10T18:42:00Z">
        <w:r w:rsidR="00934FC8">
          <w:rPr>
            <w:rFonts w:hint="eastAsia"/>
            <w:szCs w:val="21"/>
          </w:rPr>
          <w:t>岸和田のまちを牽引</w:t>
        </w:r>
      </w:ins>
      <w:ins w:id="269" w:author="tokushima.b.shigematsu@gmail.com" w:date="2022-08-10T18:43:00Z">
        <w:r w:rsidR="00934FC8">
          <w:rPr>
            <w:rFonts w:hint="eastAsia"/>
            <w:szCs w:val="21"/>
          </w:rPr>
          <w:t>するように</w:t>
        </w:r>
      </w:ins>
      <w:r w:rsidR="003B6DF1">
        <w:rPr>
          <w:rFonts w:hint="eastAsia"/>
          <w:szCs w:val="21"/>
        </w:rPr>
        <w:t>未来を</w:t>
      </w:r>
      <w:del w:id="270" w:author="tokushima.b.shigematsu@gmail.com" w:date="2022-08-10T18:42:00Z">
        <w:r w:rsidR="003B6DF1" w:rsidDel="00934FC8">
          <w:rPr>
            <w:rFonts w:hint="eastAsia"/>
            <w:szCs w:val="21"/>
          </w:rPr>
          <w:delText>創造し</w:delText>
        </w:r>
      </w:del>
      <w:ins w:id="271" w:author="tokushima.b.shigematsu@gmail.com" w:date="2022-08-10T18:42:00Z">
        <w:r w:rsidR="00934FC8">
          <w:rPr>
            <w:rFonts w:hint="eastAsia"/>
            <w:szCs w:val="21"/>
          </w:rPr>
          <w:t>切り開</w:t>
        </w:r>
      </w:ins>
      <w:del w:id="272" w:author="tokushima.b.shigematsu@gmail.com" w:date="2022-08-10T18:43:00Z">
        <w:r w:rsidR="00DF72E6" w:rsidDel="00934FC8">
          <w:rPr>
            <w:rFonts w:hint="eastAsia"/>
            <w:szCs w:val="21"/>
          </w:rPr>
          <w:delText>、</w:delText>
        </w:r>
      </w:del>
      <w:ins w:id="273" w:author="tokushima.b.shigematsu@gmail.com" w:date="2022-08-10T18:43:00Z">
        <w:r w:rsidR="00934FC8">
          <w:rPr>
            <w:rFonts w:hint="eastAsia"/>
            <w:szCs w:val="21"/>
          </w:rPr>
          <w:t>いてまいります。</w:t>
        </w:r>
      </w:ins>
      <w:del w:id="274" w:author="tokushima.b.shigematsu@gmail.com" w:date="2022-08-10T18:43:00Z">
        <w:r w:rsidR="003B6DF1" w:rsidDel="00934FC8">
          <w:rPr>
            <w:rFonts w:hint="eastAsia"/>
            <w:szCs w:val="21"/>
          </w:rPr>
          <w:delText>さらに</w:delText>
        </w:r>
      </w:del>
      <w:ins w:id="275" w:author="tokushima.b.shigematsu@gmail.com" w:date="2022-08-10T18:43:00Z">
        <w:r w:rsidR="00934FC8">
          <w:rPr>
            <w:rFonts w:hint="eastAsia"/>
            <w:szCs w:val="21"/>
          </w:rPr>
          <w:t>我々青年会議所は、</w:t>
        </w:r>
      </w:ins>
      <w:ins w:id="276" w:author="tokushima.b.shigematsu@gmail.com" w:date="2022-08-10T18:44:00Z">
        <w:r w:rsidR="00934FC8">
          <w:rPr>
            <w:rFonts w:hint="eastAsia"/>
            <w:szCs w:val="21"/>
          </w:rPr>
          <w:t>今後とも</w:t>
        </w:r>
      </w:ins>
      <w:del w:id="277" w:author="tokushima.b.shigematsu@gmail.com" w:date="2022-08-10T18:43:00Z">
        <w:r w:rsidR="003B6DF1" w:rsidDel="00934FC8">
          <w:rPr>
            <w:rFonts w:hint="eastAsia"/>
            <w:szCs w:val="21"/>
          </w:rPr>
          <w:delText>磨きをかけ</w:delText>
        </w:r>
      </w:del>
      <w:r w:rsidR="003B6DF1">
        <w:rPr>
          <w:rFonts w:hint="eastAsia"/>
          <w:szCs w:val="21"/>
        </w:rPr>
        <w:t>「明るい豊かな社会の実現」に向け</w:t>
      </w:r>
      <w:ins w:id="278" w:author="tokushima.b.shigematsu@gmail.com" w:date="2022-08-10T18:40:00Z">
        <w:r w:rsidR="00934FC8">
          <w:rPr>
            <w:rFonts w:hint="eastAsia"/>
            <w:szCs w:val="21"/>
          </w:rPr>
          <w:t>て</w:t>
        </w:r>
      </w:ins>
      <w:ins w:id="279" w:author="tokushima.b.shigematsu@gmail.com" w:date="2022-08-10T18:44:00Z">
        <w:r w:rsidR="00934FC8">
          <w:rPr>
            <w:rFonts w:hint="eastAsia"/>
            <w:szCs w:val="21"/>
          </w:rPr>
          <w:t>、</w:t>
        </w:r>
      </w:ins>
      <w:del w:id="280" w:author="tokushima.b.shigematsu@gmail.com" w:date="2022-08-10T18:44:00Z">
        <w:r w:rsidR="003B6DF1" w:rsidDel="00934FC8">
          <w:rPr>
            <w:rFonts w:hint="eastAsia"/>
            <w:szCs w:val="21"/>
          </w:rPr>
          <w:delText>今後も</w:delText>
        </w:r>
      </w:del>
      <w:ins w:id="281" w:author="tokushima.b.shigematsu@gmail.com" w:date="2022-08-10T18:43:00Z">
        <w:r w:rsidR="00934FC8">
          <w:rPr>
            <w:rFonts w:hint="eastAsia"/>
            <w:szCs w:val="21"/>
          </w:rPr>
          <w:t>全力で</w:t>
        </w:r>
      </w:ins>
      <w:r w:rsidR="003B6DF1">
        <w:rPr>
          <w:rFonts w:hint="eastAsia"/>
          <w:szCs w:val="21"/>
        </w:rPr>
        <w:t>邁進して</w:t>
      </w:r>
      <w:del w:id="282" w:author="tokushima.b.shigematsu@gmail.com" w:date="2022-08-16T23:12:00Z">
        <w:r w:rsidR="003B6DF1" w:rsidDel="008062E2">
          <w:rPr>
            <w:rFonts w:hint="eastAsia"/>
            <w:szCs w:val="21"/>
          </w:rPr>
          <w:delText>参</w:delText>
        </w:r>
      </w:del>
      <w:ins w:id="283" w:author="tokushima.b.shigematsu@gmail.com" w:date="2022-08-16T23:12:00Z">
        <w:r w:rsidR="008062E2">
          <w:rPr>
            <w:rFonts w:hint="eastAsia"/>
            <w:szCs w:val="21"/>
          </w:rPr>
          <w:t>まい</w:t>
        </w:r>
      </w:ins>
      <w:r w:rsidR="003B6DF1">
        <w:rPr>
          <w:rFonts w:hint="eastAsia"/>
          <w:szCs w:val="21"/>
        </w:rPr>
        <w:t>ります</w:t>
      </w:r>
      <w:r w:rsidR="00DF72E6">
        <w:rPr>
          <w:rFonts w:hint="eastAsia"/>
          <w:szCs w:val="21"/>
        </w:rPr>
        <w:t>。</w:t>
      </w:r>
    </w:p>
    <w:p w14:paraId="4A9340CE" w14:textId="0E2A0617" w:rsidR="00DF72E6" w:rsidRPr="00934FC8" w:rsidRDefault="00DF72E6" w:rsidP="00B061E0">
      <w:pPr>
        <w:rPr>
          <w:szCs w:val="21"/>
        </w:rPr>
      </w:pPr>
    </w:p>
    <w:p w14:paraId="7D385F5E" w14:textId="73573A82" w:rsidR="00DF72E6" w:rsidRDefault="00DF72E6" w:rsidP="00B061E0">
      <w:pPr>
        <w:rPr>
          <w:b/>
          <w:bCs/>
          <w:szCs w:val="21"/>
        </w:rPr>
      </w:pPr>
      <w:r w:rsidRPr="00DF72E6">
        <w:rPr>
          <w:rFonts w:hint="eastAsia"/>
          <w:b/>
          <w:bCs/>
          <w:szCs w:val="21"/>
        </w:rPr>
        <w:t>むすびに</w:t>
      </w:r>
    </w:p>
    <w:p w14:paraId="746C87BB" w14:textId="02A0108A" w:rsidR="00DF72E6" w:rsidRDefault="00DF72E6" w:rsidP="00B061E0">
      <w:pPr>
        <w:rPr>
          <w:b/>
          <w:bCs/>
          <w:szCs w:val="21"/>
        </w:rPr>
      </w:pPr>
    </w:p>
    <w:p w14:paraId="5E7A1354" w14:textId="77777777" w:rsidR="009B548C" w:rsidRDefault="00DF72E6" w:rsidP="00B061E0">
      <w:pPr>
        <w:rPr>
          <w:ins w:id="284" w:author="谷藤豊仁" w:date="2022-08-16T16:04:00Z"/>
          <w:szCs w:val="21"/>
        </w:rPr>
      </w:pPr>
      <w:r>
        <w:rPr>
          <w:rFonts w:hint="eastAsia"/>
          <w:b/>
          <w:bCs/>
          <w:szCs w:val="21"/>
        </w:rPr>
        <w:t xml:space="preserve">　</w:t>
      </w:r>
      <w:ins w:id="285" w:author="谷藤豊仁" w:date="2022-08-16T16:00:00Z">
        <w:r w:rsidR="009B548C">
          <w:rPr>
            <w:rFonts w:hint="eastAsia"/>
            <w:szCs w:val="21"/>
          </w:rPr>
          <w:t>本年度、スローガン</w:t>
        </w:r>
      </w:ins>
      <w:ins w:id="286" w:author="谷藤豊仁" w:date="2022-08-16T16:01:00Z">
        <w:r w:rsidR="009B548C">
          <w:rPr>
            <w:rFonts w:hint="eastAsia"/>
            <w:szCs w:val="21"/>
          </w:rPr>
          <w:t>として掲げました</w:t>
        </w:r>
      </w:ins>
    </w:p>
    <w:p w14:paraId="51A73E7F" w14:textId="3236B769" w:rsidR="00DF72E6" w:rsidRDefault="009B548C" w:rsidP="00B061E0">
      <w:pPr>
        <w:rPr>
          <w:ins w:id="287" w:author="谷藤豊仁" w:date="2022-08-16T16:04:00Z"/>
          <w:szCs w:val="21"/>
        </w:rPr>
      </w:pPr>
      <w:ins w:id="288" w:author="谷藤豊仁" w:date="2022-08-16T16:01:00Z">
        <w:r>
          <w:rPr>
            <w:rFonts w:hint="eastAsia"/>
            <w:szCs w:val="21"/>
          </w:rPr>
          <w:t>「f</w:t>
        </w:r>
        <w:r>
          <w:rPr>
            <w:szCs w:val="21"/>
          </w:rPr>
          <w:t>ast in</w:t>
        </w:r>
      </w:ins>
      <w:ins w:id="289" w:author="谷藤豊仁" w:date="2022-08-16T16:02:00Z">
        <w:r>
          <w:rPr>
            <w:szCs w:val="21"/>
          </w:rPr>
          <w:t>n</w:t>
        </w:r>
      </w:ins>
      <w:ins w:id="290" w:author="谷藤豊仁" w:date="2022-08-16T16:01:00Z">
        <w:r>
          <w:rPr>
            <w:szCs w:val="21"/>
          </w:rPr>
          <w:t>ov</w:t>
        </w:r>
      </w:ins>
      <w:ins w:id="291" w:author="谷藤豊仁" w:date="2022-08-16T16:02:00Z">
        <w:r>
          <w:rPr>
            <w:szCs w:val="21"/>
          </w:rPr>
          <w:t>a</w:t>
        </w:r>
      </w:ins>
      <w:ins w:id="292" w:author="谷藤豊仁" w:date="2022-08-16T16:01:00Z">
        <w:r>
          <w:rPr>
            <w:szCs w:val="21"/>
          </w:rPr>
          <w:t>tion</w:t>
        </w:r>
        <w:r>
          <w:rPr>
            <w:rFonts w:hint="eastAsia"/>
            <w:szCs w:val="21"/>
          </w:rPr>
          <w:t>」</w:t>
        </w:r>
      </w:ins>
      <w:ins w:id="293" w:author="谷藤豊仁" w:date="2022-08-16T16:03:00Z">
        <w:r>
          <w:rPr>
            <w:rFonts w:hint="eastAsia"/>
            <w:szCs w:val="21"/>
          </w:rPr>
          <w:t>～創造した未来は必ず創れる～</w:t>
        </w:r>
      </w:ins>
    </w:p>
    <w:p w14:paraId="78271613" w14:textId="2647E7B9" w:rsidR="009B548C" w:rsidRPr="006F27BF" w:rsidDel="00D76344" w:rsidRDefault="00CB02D9" w:rsidP="00B061E0">
      <w:pPr>
        <w:rPr>
          <w:del w:id="294" w:author="tokushima.b.shigematsu@gmail.com" w:date="2022-08-16T23:32:00Z"/>
          <w:szCs w:val="21"/>
          <w:rPrChange w:id="295" w:author="谷藤豊仁" w:date="2022-08-16T15:55:00Z">
            <w:rPr>
              <w:del w:id="296" w:author="tokushima.b.shigematsu@gmail.com" w:date="2022-08-16T23:32:00Z"/>
              <w:b/>
              <w:bCs/>
              <w:szCs w:val="21"/>
            </w:rPr>
          </w:rPrChange>
        </w:rPr>
      </w:pPr>
      <w:ins w:id="297" w:author="谷藤豊仁" w:date="2022-08-16T16:04:00Z">
        <w:r>
          <w:rPr>
            <w:rFonts w:hint="eastAsia"/>
            <w:szCs w:val="21"/>
          </w:rPr>
          <w:t>この言葉の意味は</w:t>
        </w:r>
      </w:ins>
      <w:ins w:id="298" w:author="谷藤豊仁" w:date="2022-08-16T16:07:00Z">
        <w:r>
          <w:rPr>
            <w:rFonts w:hint="eastAsia"/>
            <w:szCs w:val="21"/>
          </w:rPr>
          <w:t>、地域</w:t>
        </w:r>
      </w:ins>
      <w:ins w:id="299" w:author="谷藤豊仁" w:date="2022-08-16T16:08:00Z">
        <w:r>
          <w:rPr>
            <w:rFonts w:hint="eastAsia"/>
            <w:szCs w:val="21"/>
          </w:rPr>
          <w:t>の</w:t>
        </w:r>
      </w:ins>
      <w:ins w:id="300" w:author="谷藤豊仁" w:date="2022-08-16T16:07:00Z">
        <w:r>
          <w:rPr>
            <w:rFonts w:hint="eastAsia"/>
            <w:szCs w:val="21"/>
          </w:rPr>
          <w:t>課題を</w:t>
        </w:r>
      </w:ins>
      <w:ins w:id="301" w:author="谷藤豊仁" w:date="2022-08-16T16:08:00Z">
        <w:r>
          <w:rPr>
            <w:rFonts w:hint="eastAsia"/>
            <w:szCs w:val="21"/>
          </w:rPr>
          <w:t>見つけて</w:t>
        </w:r>
      </w:ins>
      <w:ins w:id="302" w:author="谷藤豊仁" w:date="2022-08-16T16:09:00Z">
        <w:r w:rsidR="00310F4D">
          <w:rPr>
            <w:rFonts w:hint="eastAsia"/>
            <w:szCs w:val="21"/>
          </w:rPr>
          <w:t>、地域</w:t>
        </w:r>
      </w:ins>
      <w:ins w:id="303" w:author="谷藤豊仁" w:date="2022-08-16T16:10:00Z">
        <w:r w:rsidR="00310F4D">
          <w:rPr>
            <w:rFonts w:hint="eastAsia"/>
            <w:szCs w:val="21"/>
          </w:rPr>
          <w:t>に役立つサービスを</w:t>
        </w:r>
      </w:ins>
      <w:ins w:id="304" w:author="谷藤豊仁" w:date="2022-08-16T16:11:00Z">
        <w:r w:rsidR="00310F4D">
          <w:rPr>
            <w:rFonts w:hint="eastAsia"/>
            <w:szCs w:val="21"/>
          </w:rPr>
          <w:t>考えて</w:t>
        </w:r>
        <w:del w:id="305" w:author="tokushima.b.shigematsu@gmail.com" w:date="2022-08-16T23:13:00Z">
          <w:r w:rsidR="00310F4D" w:rsidDel="008062E2">
            <w:rPr>
              <w:rFonts w:hint="eastAsia"/>
              <w:szCs w:val="21"/>
            </w:rPr>
            <w:delText>創り</w:delText>
          </w:r>
        </w:del>
      </w:ins>
      <w:ins w:id="306" w:author="tokushima.b.shigematsu@gmail.com" w:date="2022-08-16T23:13:00Z">
        <w:r w:rsidR="008062E2">
          <w:rPr>
            <w:rFonts w:hint="eastAsia"/>
            <w:szCs w:val="21"/>
          </w:rPr>
          <w:t>創造し、これを</w:t>
        </w:r>
      </w:ins>
      <w:ins w:id="307" w:author="谷藤豊仁" w:date="2022-08-16T16:24:00Z">
        <w:r w:rsidR="002B3D07">
          <w:rPr>
            <w:rFonts w:hint="eastAsia"/>
            <w:szCs w:val="21"/>
          </w:rPr>
          <w:t>ダイレクトに</w:t>
        </w:r>
      </w:ins>
      <w:ins w:id="308" w:author="谷藤豊仁" w:date="2022-08-16T16:11:00Z">
        <w:r w:rsidR="00310F4D">
          <w:rPr>
            <w:rFonts w:hint="eastAsia"/>
            <w:szCs w:val="21"/>
          </w:rPr>
          <w:t>提供する</w:t>
        </w:r>
      </w:ins>
      <w:ins w:id="309" w:author="谷藤豊仁" w:date="2022-08-16T16:25:00Z">
        <w:r w:rsidR="002B3D07">
          <w:rPr>
            <w:rFonts w:hint="eastAsia"/>
            <w:szCs w:val="21"/>
          </w:rPr>
          <w:t>というもので</w:t>
        </w:r>
      </w:ins>
      <w:ins w:id="310" w:author="谷藤豊仁" w:date="2022-08-16T16:11:00Z">
        <w:del w:id="311" w:author="tokushima.b.shigematsu@gmail.com" w:date="2022-08-16T23:17:00Z">
          <w:r w:rsidR="00310F4D" w:rsidDel="005E7A89">
            <w:rPr>
              <w:rFonts w:hint="eastAsia"/>
              <w:szCs w:val="21"/>
            </w:rPr>
            <w:delText>、</w:delText>
          </w:r>
        </w:del>
      </w:ins>
      <w:ins w:id="312" w:author="tokushima.b.shigematsu@gmail.com" w:date="2022-08-16T23:17:00Z">
        <w:r w:rsidR="005E7A89">
          <w:rPr>
            <w:rFonts w:hint="eastAsia"/>
            <w:szCs w:val="21"/>
          </w:rPr>
          <w:t>す。</w:t>
        </w:r>
      </w:ins>
      <w:ins w:id="313" w:author="tokushima.b.shigematsu@gmail.com" w:date="2022-08-16T23:23:00Z">
        <w:r w:rsidR="0065410F">
          <w:rPr>
            <w:rFonts w:hint="eastAsia"/>
            <w:szCs w:val="21"/>
          </w:rPr>
          <w:t>私は、</w:t>
        </w:r>
      </w:ins>
      <w:ins w:id="314" w:author="tokushima.b.shigematsu@gmail.com" w:date="2022-08-16T23:24:00Z">
        <w:r w:rsidR="0065410F">
          <w:rPr>
            <w:rFonts w:hint="eastAsia"/>
            <w:szCs w:val="21"/>
          </w:rPr>
          <w:t>この言葉</w:t>
        </w:r>
      </w:ins>
      <w:ins w:id="315" w:author="tokushima.b.shigematsu@gmail.com" w:date="2022-08-16T23:19:00Z">
        <w:r w:rsidR="005E7A89">
          <w:rPr>
            <w:rFonts w:hint="eastAsia"/>
            <w:szCs w:val="21"/>
          </w:rPr>
          <w:t>こそ</w:t>
        </w:r>
      </w:ins>
      <w:ins w:id="316" w:author="谷藤豊仁" w:date="2022-08-16T16:11:00Z">
        <w:r w:rsidR="00310F4D">
          <w:rPr>
            <w:rFonts w:hint="eastAsia"/>
            <w:szCs w:val="21"/>
          </w:rPr>
          <w:t>まさに</w:t>
        </w:r>
      </w:ins>
      <w:ins w:id="317" w:author="谷藤豊仁" w:date="2022-08-16T16:12:00Z">
        <w:r w:rsidR="00310F4D">
          <w:rPr>
            <w:rFonts w:hint="eastAsia"/>
            <w:szCs w:val="21"/>
          </w:rPr>
          <w:t>青年会議所の原点</w:t>
        </w:r>
      </w:ins>
      <w:ins w:id="318" w:author="tokushima.b.shigematsu@gmail.com" w:date="2022-08-16T23:24:00Z">
        <w:r w:rsidR="0065410F">
          <w:rPr>
            <w:rFonts w:hint="eastAsia"/>
            <w:szCs w:val="21"/>
          </w:rPr>
          <w:t>である</w:t>
        </w:r>
      </w:ins>
      <w:ins w:id="319" w:author="谷藤豊仁" w:date="2022-08-16T16:12:00Z">
        <w:del w:id="320" w:author="tokushima.b.shigematsu@gmail.com" w:date="2022-08-16T23:24:00Z">
          <w:r w:rsidR="00310F4D" w:rsidDel="0065410F">
            <w:rPr>
              <w:rFonts w:hint="eastAsia"/>
              <w:szCs w:val="21"/>
            </w:rPr>
            <w:delText>で</w:delText>
          </w:r>
        </w:del>
        <w:del w:id="321" w:author="tokushima.b.shigematsu@gmail.com" w:date="2022-08-16T23:19:00Z">
          <w:r w:rsidR="00310F4D" w:rsidDel="005E7A89">
            <w:rPr>
              <w:rFonts w:hint="eastAsia"/>
              <w:szCs w:val="21"/>
            </w:rPr>
            <w:delText>はないか</w:delText>
          </w:r>
        </w:del>
        <w:r w:rsidR="00310F4D">
          <w:rPr>
            <w:rFonts w:hint="eastAsia"/>
            <w:szCs w:val="21"/>
          </w:rPr>
          <w:t>と考え</w:t>
        </w:r>
      </w:ins>
      <w:ins w:id="322" w:author="tokushima.b.shigematsu@gmail.com" w:date="2022-08-16T23:18:00Z">
        <w:r w:rsidR="005E7A89">
          <w:rPr>
            <w:rFonts w:hint="eastAsia"/>
            <w:szCs w:val="21"/>
          </w:rPr>
          <w:t>、本年度のスローガンと</w:t>
        </w:r>
      </w:ins>
      <w:ins w:id="323" w:author="谷藤豊仁" w:date="2022-08-16T16:12:00Z">
        <w:del w:id="324" w:author="tokushima.b.shigematsu@gmail.com" w:date="2022-08-16T23:18:00Z">
          <w:r w:rsidR="00310F4D" w:rsidDel="005E7A89">
            <w:rPr>
              <w:rFonts w:hint="eastAsia"/>
              <w:szCs w:val="21"/>
            </w:rPr>
            <w:delText>掲げ</w:delText>
          </w:r>
        </w:del>
      </w:ins>
      <w:ins w:id="325" w:author="谷藤豊仁" w:date="2022-08-16T16:15:00Z">
        <w:del w:id="326" w:author="tokushima.b.shigematsu@gmail.com" w:date="2022-08-16T23:17:00Z">
          <w:r w:rsidR="00676C54" w:rsidDel="005E7A89">
            <w:rPr>
              <w:rFonts w:hint="eastAsia"/>
              <w:szCs w:val="21"/>
            </w:rPr>
            <w:delText>させて頂き</w:delText>
          </w:r>
        </w:del>
        <w:del w:id="327" w:author="tokushima.b.shigematsu@gmail.com" w:date="2022-08-16T23:24:00Z">
          <w:r w:rsidR="00676C54" w:rsidDel="0065410F">
            <w:rPr>
              <w:rFonts w:hint="eastAsia"/>
              <w:szCs w:val="21"/>
            </w:rPr>
            <w:delText>ました</w:delText>
          </w:r>
        </w:del>
      </w:ins>
      <w:ins w:id="328" w:author="tokushima.b.shigematsu@gmail.com" w:date="2022-08-16T23:24:00Z">
        <w:r w:rsidR="0065410F">
          <w:rPr>
            <w:rFonts w:hint="eastAsia"/>
            <w:szCs w:val="21"/>
          </w:rPr>
          <w:t>させていただきました</w:t>
        </w:r>
      </w:ins>
      <w:ins w:id="329" w:author="谷藤豊仁" w:date="2022-08-16T16:15:00Z">
        <w:r w:rsidR="00676C54">
          <w:rPr>
            <w:rFonts w:hint="eastAsia"/>
            <w:szCs w:val="21"/>
          </w:rPr>
          <w:t>。コロナ</w:t>
        </w:r>
      </w:ins>
      <w:ins w:id="330" w:author="谷藤豊仁" w:date="2022-08-27T13:38:00Z">
        <w:r w:rsidR="0005267E">
          <w:rPr>
            <w:rFonts w:hint="eastAsia"/>
            <w:szCs w:val="21"/>
          </w:rPr>
          <w:t>禍</w:t>
        </w:r>
      </w:ins>
      <w:ins w:id="331" w:author="tokushima.b.shigematsu@gmail.com" w:date="2022-08-16T23:14:00Z">
        <w:r w:rsidR="008062E2">
          <w:rPr>
            <w:rFonts w:hint="eastAsia"/>
            <w:szCs w:val="21"/>
          </w:rPr>
          <w:t>による規制</w:t>
        </w:r>
      </w:ins>
      <w:ins w:id="332" w:author="谷藤豊仁" w:date="2022-08-16T16:15:00Z">
        <w:r w:rsidR="00676C54">
          <w:rPr>
            <w:rFonts w:hint="eastAsia"/>
            <w:szCs w:val="21"/>
          </w:rPr>
          <w:t>も</w:t>
        </w:r>
      </w:ins>
      <w:ins w:id="333" w:author="谷藤豊仁" w:date="2022-08-16T16:16:00Z">
        <w:r w:rsidR="00676C54">
          <w:rPr>
            <w:rFonts w:hint="eastAsia"/>
            <w:szCs w:val="21"/>
          </w:rPr>
          <w:t>緩和され</w:t>
        </w:r>
      </w:ins>
      <w:ins w:id="334" w:author="tokushima.b.shigematsu@gmail.com" w:date="2022-08-16T23:15:00Z">
        <w:r w:rsidR="008062E2">
          <w:rPr>
            <w:rFonts w:hint="eastAsia"/>
            <w:szCs w:val="21"/>
          </w:rPr>
          <w:t>、</w:t>
        </w:r>
      </w:ins>
      <w:ins w:id="335" w:author="tokushima.b.shigematsu@gmail.com" w:date="2022-08-16T23:19:00Z">
        <w:r w:rsidR="005E7A89">
          <w:rPr>
            <w:rFonts w:hint="eastAsia"/>
            <w:szCs w:val="21"/>
          </w:rPr>
          <w:t>青年会議所の事業も</w:t>
        </w:r>
      </w:ins>
      <w:ins w:id="336" w:author="tokushima.b.shigematsu@gmail.com" w:date="2022-08-16T23:15:00Z">
        <w:r w:rsidR="008062E2">
          <w:rPr>
            <w:rFonts w:hint="eastAsia"/>
            <w:szCs w:val="21"/>
          </w:rPr>
          <w:t>従来</w:t>
        </w:r>
      </w:ins>
      <w:ins w:id="337" w:author="谷藤豊仁" w:date="2022-08-16T16:16:00Z">
        <w:del w:id="338" w:author="tokushima.b.shigematsu@gmail.com" w:date="2022-08-16T23:15:00Z">
          <w:r w:rsidR="00676C54" w:rsidDel="008062E2">
            <w:rPr>
              <w:rFonts w:hint="eastAsia"/>
              <w:szCs w:val="21"/>
            </w:rPr>
            <w:delText>従来</w:delText>
          </w:r>
        </w:del>
        <w:r w:rsidR="00676C54">
          <w:rPr>
            <w:rFonts w:hint="eastAsia"/>
            <w:szCs w:val="21"/>
          </w:rPr>
          <w:t>の</w:t>
        </w:r>
        <w:del w:id="339" w:author="tokushima.b.shigematsu@gmail.com" w:date="2022-08-16T23:20:00Z">
          <w:r w:rsidR="00676C54" w:rsidDel="005E7A89">
            <w:rPr>
              <w:rFonts w:hint="eastAsia"/>
              <w:szCs w:val="21"/>
            </w:rPr>
            <w:delText>事業</w:delText>
          </w:r>
        </w:del>
      </w:ins>
      <w:ins w:id="340" w:author="tokushima.b.shigematsu@gmail.com" w:date="2022-08-16T23:15:00Z">
        <w:r w:rsidR="008062E2">
          <w:rPr>
            <w:rFonts w:hint="eastAsia"/>
            <w:szCs w:val="21"/>
          </w:rPr>
          <w:t>姿</w:t>
        </w:r>
      </w:ins>
      <w:ins w:id="341" w:author="谷藤豊仁" w:date="2022-08-16T16:17:00Z">
        <w:r w:rsidR="00676C54">
          <w:rPr>
            <w:rFonts w:hint="eastAsia"/>
            <w:szCs w:val="21"/>
          </w:rPr>
          <w:t>を取り戻しつつある今こそ</w:t>
        </w:r>
      </w:ins>
      <w:ins w:id="342" w:author="谷藤豊仁" w:date="2022-08-16T16:20:00Z">
        <w:r w:rsidR="00EF7854">
          <w:rPr>
            <w:rFonts w:hint="eastAsia"/>
            <w:szCs w:val="21"/>
          </w:rPr>
          <w:t>、</w:t>
        </w:r>
      </w:ins>
      <w:ins w:id="343" w:author="tokushima.b.shigematsu@gmail.com" w:date="2022-08-16T23:23:00Z">
        <w:r w:rsidR="0065410F">
          <w:rPr>
            <w:rFonts w:hint="eastAsia"/>
            <w:szCs w:val="21"/>
          </w:rPr>
          <w:t>改めて</w:t>
        </w:r>
      </w:ins>
      <w:ins w:id="344" w:author="谷藤豊仁" w:date="2022-08-16T16:20:00Z">
        <w:r w:rsidR="00EF7854">
          <w:rPr>
            <w:rFonts w:hint="eastAsia"/>
            <w:szCs w:val="21"/>
          </w:rPr>
          <w:t>初心に戻</w:t>
        </w:r>
      </w:ins>
      <w:ins w:id="345" w:author="tokushima.b.shigematsu@gmail.com" w:date="2022-08-16T23:22:00Z">
        <w:r w:rsidR="0065410F">
          <w:rPr>
            <w:rFonts w:hint="eastAsia"/>
            <w:szCs w:val="21"/>
          </w:rPr>
          <w:t>る</w:t>
        </w:r>
      </w:ins>
      <w:ins w:id="346" w:author="tokushima.b.shigematsu@gmail.com" w:date="2022-08-16T23:23:00Z">
        <w:r w:rsidR="0065410F">
          <w:rPr>
            <w:rFonts w:hint="eastAsia"/>
            <w:szCs w:val="21"/>
          </w:rPr>
          <w:t>ことに大きな</w:t>
        </w:r>
      </w:ins>
      <w:ins w:id="347" w:author="tokushima.b.shigematsu@gmail.com" w:date="2022-08-16T23:30:00Z">
        <w:r w:rsidR="00781862">
          <w:rPr>
            <w:rFonts w:hint="eastAsia"/>
            <w:szCs w:val="21"/>
          </w:rPr>
          <w:t>意義</w:t>
        </w:r>
      </w:ins>
      <w:ins w:id="348" w:author="tokushima.b.shigematsu@gmail.com" w:date="2022-08-16T23:25:00Z">
        <w:r w:rsidR="0065410F">
          <w:rPr>
            <w:rFonts w:hint="eastAsia"/>
            <w:szCs w:val="21"/>
          </w:rPr>
          <w:t>が</w:t>
        </w:r>
      </w:ins>
      <w:ins w:id="349" w:author="tokushima.b.shigematsu@gmail.com" w:date="2022-08-16T23:26:00Z">
        <w:r w:rsidR="007042FF">
          <w:rPr>
            <w:rFonts w:hint="eastAsia"/>
            <w:szCs w:val="21"/>
          </w:rPr>
          <w:t>あると考えます</w:t>
        </w:r>
      </w:ins>
      <w:ins w:id="350" w:author="tokushima.b.shigematsu@gmail.com" w:date="2022-08-16T23:23:00Z">
        <w:r w:rsidR="0065410F">
          <w:rPr>
            <w:rFonts w:hint="eastAsia"/>
            <w:szCs w:val="21"/>
          </w:rPr>
          <w:t>。私は、</w:t>
        </w:r>
      </w:ins>
      <w:ins w:id="351" w:author="tokushima.b.shigematsu@gmail.com" w:date="2022-08-16T23:26:00Z">
        <w:r w:rsidR="007042FF">
          <w:rPr>
            <w:rFonts w:hint="eastAsia"/>
            <w:szCs w:val="21"/>
          </w:rPr>
          <w:t>イメージした</w:t>
        </w:r>
      </w:ins>
      <w:ins w:id="352" w:author="谷藤豊仁" w:date="2022-08-16T16:20:00Z">
        <w:del w:id="353" w:author="tokushima.b.shigematsu@gmail.com" w:date="2022-08-16T23:23:00Z">
          <w:r w:rsidR="00EF7854" w:rsidDel="0065410F">
            <w:rPr>
              <w:rFonts w:hint="eastAsia"/>
              <w:szCs w:val="21"/>
            </w:rPr>
            <w:delText>り</w:delText>
          </w:r>
        </w:del>
        <w:del w:id="354" w:author="tokushima.b.shigematsu@gmail.com" w:date="2022-08-16T23:20:00Z">
          <w:r w:rsidR="00EF7854" w:rsidDel="0065410F">
            <w:rPr>
              <w:rFonts w:hint="eastAsia"/>
              <w:szCs w:val="21"/>
            </w:rPr>
            <w:delText>しっかりと</w:delText>
          </w:r>
        </w:del>
      </w:ins>
      <w:ins w:id="355" w:author="tokushima.b.shigematsu@gmail.com" w:date="2022-08-16T23:20:00Z">
        <w:r w:rsidR="005E7A89">
          <w:rPr>
            <w:rFonts w:hint="eastAsia"/>
            <w:szCs w:val="21"/>
          </w:rPr>
          <w:t>明るい豊かな</w:t>
        </w:r>
      </w:ins>
      <w:ins w:id="356" w:author="tokushima.b.shigematsu@gmail.com" w:date="2022-08-16T23:21:00Z">
        <w:r w:rsidR="0065410F">
          <w:rPr>
            <w:rFonts w:hint="eastAsia"/>
            <w:szCs w:val="21"/>
          </w:rPr>
          <w:t>社会の</w:t>
        </w:r>
      </w:ins>
      <w:ins w:id="357" w:author="谷藤豊仁" w:date="2022-08-16T16:20:00Z">
        <w:r w:rsidR="00EF7854">
          <w:rPr>
            <w:rFonts w:hint="eastAsia"/>
            <w:szCs w:val="21"/>
          </w:rPr>
          <w:t>未来</w:t>
        </w:r>
      </w:ins>
      <w:ins w:id="358" w:author="tokushima.b.shigematsu@gmail.com" w:date="2022-08-16T23:21:00Z">
        <w:r w:rsidR="0065410F">
          <w:rPr>
            <w:rFonts w:hint="eastAsia"/>
            <w:szCs w:val="21"/>
          </w:rPr>
          <w:t>像</w:t>
        </w:r>
      </w:ins>
      <w:ins w:id="359" w:author="谷藤豊仁" w:date="2022-08-16T16:20:00Z">
        <w:r w:rsidR="00EF7854">
          <w:rPr>
            <w:rFonts w:hint="eastAsia"/>
            <w:szCs w:val="21"/>
          </w:rPr>
          <w:t>を</w:t>
        </w:r>
        <w:del w:id="360" w:author="tokushima.b.shigematsu@gmail.com" w:date="2022-08-16T23:16:00Z">
          <w:r w:rsidR="00EF7854" w:rsidDel="005E7A89">
            <w:rPr>
              <w:rFonts w:hint="eastAsia"/>
              <w:szCs w:val="21"/>
            </w:rPr>
            <w:delText>創造</w:delText>
          </w:r>
        </w:del>
      </w:ins>
      <w:ins w:id="361" w:author="谷藤豊仁" w:date="2022-08-16T16:21:00Z">
        <w:del w:id="362" w:author="tokushima.b.shigematsu@gmail.com" w:date="2022-08-16T23:26:00Z">
          <w:r w:rsidR="00EF7854" w:rsidDel="007042FF">
            <w:rPr>
              <w:rFonts w:hint="eastAsia"/>
              <w:szCs w:val="21"/>
            </w:rPr>
            <w:delText>して</w:delText>
          </w:r>
        </w:del>
      </w:ins>
      <w:ins w:id="363" w:author="tokushima.b.shigematsu@gmail.com" w:date="2022-08-16T23:16:00Z">
        <w:r w:rsidR="005E7A89">
          <w:rPr>
            <w:rFonts w:hint="eastAsia"/>
            <w:szCs w:val="21"/>
          </w:rPr>
          <w:t>、</w:t>
        </w:r>
      </w:ins>
      <w:ins w:id="364" w:author="谷藤豊仁" w:date="2022-08-16T16:21:00Z">
        <w:r w:rsidR="00EF7854">
          <w:rPr>
            <w:rFonts w:hint="eastAsia"/>
            <w:szCs w:val="21"/>
          </w:rPr>
          <w:t>メンバーと共</w:t>
        </w:r>
      </w:ins>
      <w:ins w:id="365" w:author="谷藤豊仁" w:date="2022-08-16T16:25:00Z">
        <w:r w:rsidR="002B3D07">
          <w:rPr>
            <w:rFonts w:hint="eastAsia"/>
            <w:szCs w:val="21"/>
          </w:rPr>
          <w:t>に</w:t>
        </w:r>
      </w:ins>
      <w:ins w:id="366" w:author="tokushima.b.shigematsu@gmail.com" w:date="2022-08-16T23:28:00Z">
        <w:r w:rsidR="007042FF">
          <w:rPr>
            <w:rFonts w:hint="eastAsia"/>
            <w:szCs w:val="21"/>
          </w:rPr>
          <w:t>、</w:t>
        </w:r>
      </w:ins>
      <w:ins w:id="367" w:author="谷藤豊仁" w:date="2022-08-16T16:23:00Z">
        <w:r w:rsidR="00EF7854">
          <w:rPr>
            <w:rFonts w:hint="eastAsia"/>
            <w:szCs w:val="21"/>
          </w:rPr>
          <w:t>必ず創り上げ</w:t>
        </w:r>
        <w:del w:id="368" w:author="tokushima.b.shigematsu@gmail.com" w:date="2022-08-16T23:28:00Z">
          <w:r w:rsidR="00EF7854" w:rsidDel="007042FF">
            <w:rPr>
              <w:rFonts w:hint="eastAsia"/>
              <w:szCs w:val="21"/>
            </w:rPr>
            <w:delText>て</w:delText>
          </w:r>
        </w:del>
      </w:ins>
      <w:ins w:id="369" w:author="谷藤豊仁" w:date="2022-08-16T16:24:00Z">
        <w:del w:id="370" w:author="tokushima.b.shigematsu@gmail.com" w:date="2022-08-16T23:17:00Z">
          <w:r w:rsidR="00EF7854" w:rsidDel="005E7A89">
            <w:rPr>
              <w:rFonts w:hint="eastAsia"/>
              <w:szCs w:val="21"/>
            </w:rPr>
            <w:delText>行</w:delText>
          </w:r>
        </w:del>
        <w:del w:id="371" w:author="tokushima.b.shigematsu@gmail.com" w:date="2022-08-16T23:28:00Z">
          <w:r w:rsidR="00EF7854" w:rsidDel="007042FF">
            <w:rPr>
              <w:rFonts w:hint="eastAsia"/>
              <w:szCs w:val="21"/>
            </w:rPr>
            <w:delText>ける</w:delText>
          </w:r>
        </w:del>
      </w:ins>
      <w:ins w:id="372" w:author="tokushima.b.shigematsu@gmail.com" w:date="2022-08-16T23:28:00Z">
        <w:r w:rsidR="007042FF">
          <w:rPr>
            <w:rFonts w:hint="eastAsia"/>
            <w:szCs w:val="21"/>
          </w:rPr>
          <w:t>ることができる</w:t>
        </w:r>
      </w:ins>
      <w:ins w:id="373" w:author="谷藤豊仁" w:date="2022-08-16T16:24:00Z">
        <w:r w:rsidR="00EF7854">
          <w:rPr>
            <w:rFonts w:hint="eastAsia"/>
            <w:szCs w:val="21"/>
          </w:rPr>
          <w:t>と考えております。</w:t>
        </w:r>
      </w:ins>
      <w:ins w:id="374" w:author="谷藤豊仁" w:date="2022-08-16T16:26:00Z">
        <w:r w:rsidR="002B3D07">
          <w:rPr>
            <w:rFonts w:hint="eastAsia"/>
            <w:szCs w:val="21"/>
          </w:rPr>
          <w:t>そして、</w:t>
        </w:r>
        <w:del w:id="375" w:author="tokushima.b.shigematsu@gmail.com" w:date="2022-08-16T23:29:00Z">
          <w:r w:rsidR="002B3D07" w:rsidDel="007042FF">
            <w:rPr>
              <w:rFonts w:hint="eastAsia"/>
              <w:szCs w:val="21"/>
            </w:rPr>
            <w:delText>新しいものを</w:delText>
          </w:r>
        </w:del>
        <w:del w:id="376" w:author="tokushima.b.shigematsu@gmail.com" w:date="2022-08-16T23:27:00Z">
          <w:r w:rsidR="002B3D07" w:rsidDel="007042FF">
            <w:rPr>
              <w:rFonts w:hint="eastAsia"/>
              <w:szCs w:val="21"/>
            </w:rPr>
            <w:delText>取り入れ</w:delText>
          </w:r>
        </w:del>
      </w:ins>
      <w:ins w:id="377" w:author="tokushima.b.shigematsu@gmail.com" w:date="2022-08-16T23:29:00Z">
        <w:r w:rsidR="007042FF">
          <w:rPr>
            <w:rFonts w:hint="eastAsia"/>
            <w:szCs w:val="21"/>
          </w:rPr>
          <w:t>当青年会議所が</w:t>
        </w:r>
      </w:ins>
      <w:ins w:id="378" w:author="谷藤豊仁" w:date="2022-08-16T16:27:00Z">
        <w:r w:rsidR="002B3D07">
          <w:rPr>
            <w:rFonts w:hint="eastAsia"/>
            <w:szCs w:val="21"/>
          </w:rPr>
          <w:t>時代の変化に柔軟に対応</w:t>
        </w:r>
        <w:del w:id="379" w:author="tokushima.b.shigematsu@gmail.com" w:date="2022-08-16T23:27:00Z">
          <w:r w:rsidR="002B3D07" w:rsidDel="007042FF">
            <w:rPr>
              <w:rFonts w:hint="eastAsia"/>
              <w:szCs w:val="21"/>
            </w:rPr>
            <w:delText>していける</w:delText>
          </w:r>
        </w:del>
      </w:ins>
      <w:ins w:id="380" w:author="tokushima.b.shigematsu@gmail.com" w:date="2022-08-16T23:27:00Z">
        <w:r w:rsidR="007042FF">
          <w:rPr>
            <w:rFonts w:hint="eastAsia"/>
            <w:szCs w:val="21"/>
          </w:rPr>
          <w:t>できる</w:t>
        </w:r>
      </w:ins>
      <w:ins w:id="381" w:author="谷藤豊仁" w:date="2022-08-16T16:27:00Z">
        <w:r w:rsidR="002B3D07">
          <w:rPr>
            <w:rFonts w:hint="eastAsia"/>
            <w:szCs w:val="21"/>
          </w:rPr>
          <w:t>組織であり続ける</w:t>
        </w:r>
        <w:del w:id="382" w:author="tokushima.b.shigematsu@gmail.com" w:date="2022-08-16T23:27:00Z">
          <w:r w:rsidR="002B3D07" w:rsidDel="007042FF">
            <w:rPr>
              <w:rFonts w:hint="eastAsia"/>
              <w:szCs w:val="21"/>
            </w:rPr>
            <w:delText>為</w:delText>
          </w:r>
        </w:del>
        <w:del w:id="383" w:author="tokushima.b.shigematsu@gmail.com" w:date="2022-08-16T23:30:00Z">
          <w:r w:rsidR="002B3D07" w:rsidDel="007042FF">
            <w:rPr>
              <w:rFonts w:hint="eastAsia"/>
              <w:szCs w:val="21"/>
            </w:rPr>
            <w:delText>に</w:delText>
          </w:r>
        </w:del>
      </w:ins>
      <w:ins w:id="384" w:author="tokushima.b.shigematsu@gmail.com" w:date="2022-08-16T23:30:00Z">
        <w:r w:rsidR="007042FF">
          <w:rPr>
            <w:rFonts w:hint="eastAsia"/>
            <w:szCs w:val="21"/>
          </w:rPr>
          <w:t>べく</w:t>
        </w:r>
      </w:ins>
      <w:ins w:id="385" w:author="谷藤豊仁" w:date="2022-08-16T16:28:00Z">
        <w:r w:rsidR="002B3D07">
          <w:rPr>
            <w:rFonts w:hint="eastAsia"/>
            <w:szCs w:val="21"/>
          </w:rPr>
          <w:t>、メンバーと共に日々努力し</w:t>
        </w:r>
      </w:ins>
      <w:ins w:id="386" w:author="tokushima.b.shigematsu@gmail.com" w:date="2022-08-16T23:29:00Z">
        <w:r w:rsidR="007042FF">
          <w:rPr>
            <w:rFonts w:hint="eastAsia"/>
            <w:szCs w:val="21"/>
          </w:rPr>
          <w:t>、</w:t>
        </w:r>
      </w:ins>
      <w:ins w:id="387" w:author="谷藤豊仁" w:date="2022-08-16T16:28:00Z">
        <w:r w:rsidR="002B3D07">
          <w:rPr>
            <w:rFonts w:hint="eastAsia"/>
            <w:szCs w:val="21"/>
          </w:rPr>
          <w:t>一年間</w:t>
        </w:r>
      </w:ins>
      <w:ins w:id="388" w:author="tokushima.b.shigematsu@gmail.com" w:date="2022-08-16T23:29:00Z">
        <w:r w:rsidR="007042FF">
          <w:rPr>
            <w:rFonts w:hint="eastAsia"/>
            <w:szCs w:val="21"/>
          </w:rPr>
          <w:t>、</w:t>
        </w:r>
      </w:ins>
      <w:ins w:id="389" w:author="谷藤豊仁" w:date="2022-08-16T16:29:00Z">
        <w:r w:rsidR="002B3D07">
          <w:rPr>
            <w:rFonts w:hint="eastAsia"/>
            <w:szCs w:val="21"/>
          </w:rPr>
          <w:t>邁進</w:t>
        </w:r>
        <w:del w:id="390" w:author="tokushima.b.shigematsu@gmail.com" w:date="2022-08-16T23:30:00Z">
          <w:r w:rsidR="002B3D07" w:rsidDel="007042FF">
            <w:rPr>
              <w:rFonts w:hint="eastAsia"/>
              <w:szCs w:val="21"/>
            </w:rPr>
            <w:delText>してまいります。</w:delText>
          </w:r>
        </w:del>
      </w:ins>
      <w:ins w:id="391" w:author="tokushima.b.shigematsu@gmail.com" w:date="2022-08-16T23:30:00Z">
        <w:r w:rsidR="007042FF">
          <w:rPr>
            <w:rFonts w:hint="eastAsia"/>
            <w:szCs w:val="21"/>
          </w:rPr>
          <w:t>いたします。</w:t>
        </w:r>
      </w:ins>
    </w:p>
    <w:p w14:paraId="7A5A745F" w14:textId="77777777" w:rsidR="003E76DB" w:rsidRPr="009B548C" w:rsidRDefault="003E76DB" w:rsidP="00B061E0">
      <w:pPr>
        <w:rPr>
          <w:color w:val="000000" w:themeColor="text1"/>
          <w:szCs w:val="21"/>
        </w:rPr>
      </w:pPr>
    </w:p>
    <w:sectPr w:rsidR="003E76DB" w:rsidRPr="009B548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31737D"/>
    <w:multiLevelType w:val="hybridMultilevel"/>
    <w:tmpl w:val="9ECC8330"/>
    <w:lvl w:ilvl="0" w:tplc="3AECF13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7884288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okushima.b.shigematsu@gmail.com">
    <w15:presenceInfo w15:providerId="Windows Live" w15:userId="82ea5cb15d5953ec"/>
  </w15:person>
  <w15:person w15:author="CGS">
    <w15:presenceInfo w15:providerId="None" w15:userId="CGS"/>
  </w15:person>
  <w15:person w15:author="谷藤豊仁">
    <w15:presenceInfo w15:providerId="None" w15:userId="谷藤豊仁"/>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trackRevisions/>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4B0"/>
    <w:rsid w:val="00020D51"/>
    <w:rsid w:val="00024BC9"/>
    <w:rsid w:val="00025087"/>
    <w:rsid w:val="000517F8"/>
    <w:rsid w:val="0005267E"/>
    <w:rsid w:val="000729C9"/>
    <w:rsid w:val="000A02AC"/>
    <w:rsid w:val="000D1FEB"/>
    <w:rsid w:val="0012761D"/>
    <w:rsid w:val="00162043"/>
    <w:rsid w:val="00176746"/>
    <w:rsid w:val="001C6295"/>
    <w:rsid w:val="001C7029"/>
    <w:rsid w:val="001E0A48"/>
    <w:rsid w:val="001F4D78"/>
    <w:rsid w:val="0021058B"/>
    <w:rsid w:val="00284204"/>
    <w:rsid w:val="002B1716"/>
    <w:rsid w:val="002B3D07"/>
    <w:rsid w:val="002C7A9E"/>
    <w:rsid w:val="00310F4D"/>
    <w:rsid w:val="00337861"/>
    <w:rsid w:val="00396DAC"/>
    <w:rsid w:val="003A1E09"/>
    <w:rsid w:val="003A452F"/>
    <w:rsid w:val="003A5ADB"/>
    <w:rsid w:val="003B6DF1"/>
    <w:rsid w:val="003C47B2"/>
    <w:rsid w:val="003D05AE"/>
    <w:rsid w:val="003E6533"/>
    <w:rsid w:val="003E76DB"/>
    <w:rsid w:val="003E7DE4"/>
    <w:rsid w:val="00412618"/>
    <w:rsid w:val="00416ED3"/>
    <w:rsid w:val="00452249"/>
    <w:rsid w:val="00464825"/>
    <w:rsid w:val="00490E62"/>
    <w:rsid w:val="00492F90"/>
    <w:rsid w:val="0049715D"/>
    <w:rsid w:val="004E7B28"/>
    <w:rsid w:val="004F1773"/>
    <w:rsid w:val="00504CD8"/>
    <w:rsid w:val="0050653E"/>
    <w:rsid w:val="00592249"/>
    <w:rsid w:val="005C4D07"/>
    <w:rsid w:val="005D6893"/>
    <w:rsid w:val="005E7A89"/>
    <w:rsid w:val="005F2ABC"/>
    <w:rsid w:val="00623AC2"/>
    <w:rsid w:val="00623CB5"/>
    <w:rsid w:val="00624380"/>
    <w:rsid w:val="0065410F"/>
    <w:rsid w:val="00676C54"/>
    <w:rsid w:val="006834B0"/>
    <w:rsid w:val="006C1725"/>
    <w:rsid w:val="006E38B4"/>
    <w:rsid w:val="006E6DE7"/>
    <w:rsid w:val="006F27BF"/>
    <w:rsid w:val="007042FF"/>
    <w:rsid w:val="00716925"/>
    <w:rsid w:val="00740E17"/>
    <w:rsid w:val="0076538D"/>
    <w:rsid w:val="00771434"/>
    <w:rsid w:val="00775A50"/>
    <w:rsid w:val="00781862"/>
    <w:rsid w:val="007852B8"/>
    <w:rsid w:val="007A4FAE"/>
    <w:rsid w:val="007D6C16"/>
    <w:rsid w:val="007E0FD6"/>
    <w:rsid w:val="008062E2"/>
    <w:rsid w:val="0081662D"/>
    <w:rsid w:val="00841692"/>
    <w:rsid w:val="00882DFF"/>
    <w:rsid w:val="008A4A7B"/>
    <w:rsid w:val="008B0CD6"/>
    <w:rsid w:val="00914628"/>
    <w:rsid w:val="00917B7E"/>
    <w:rsid w:val="00930168"/>
    <w:rsid w:val="00934FC8"/>
    <w:rsid w:val="009437FA"/>
    <w:rsid w:val="0097781C"/>
    <w:rsid w:val="009842AB"/>
    <w:rsid w:val="009B0B62"/>
    <w:rsid w:val="009B548C"/>
    <w:rsid w:val="00A204FF"/>
    <w:rsid w:val="00A305B0"/>
    <w:rsid w:val="00A830EA"/>
    <w:rsid w:val="00AA218C"/>
    <w:rsid w:val="00AD1E99"/>
    <w:rsid w:val="00B05D22"/>
    <w:rsid w:val="00B061E0"/>
    <w:rsid w:val="00B470E7"/>
    <w:rsid w:val="00B650C2"/>
    <w:rsid w:val="00B77466"/>
    <w:rsid w:val="00BD4133"/>
    <w:rsid w:val="00BE3976"/>
    <w:rsid w:val="00C2600F"/>
    <w:rsid w:val="00C41B05"/>
    <w:rsid w:val="00C83671"/>
    <w:rsid w:val="00CB02D9"/>
    <w:rsid w:val="00CC6B06"/>
    <w:rsid w:val="00CE1565"/>
    <w:rsid w:val="00D11270"/>
    <w:rsid w:val="00D1314E"/>
    <w:rsid w:val="00D5535F"/>
    <w:rsid w:val="00D57AA9"/>
    <w:rsid w:val="00D620BC"/>
    <w:rsid w:val="00D76344"/>
    <w:rsid w:val="00D90458"/>
    <w:rsid w:val="00D97D02"/>
    <w:rsid w:val="00DB2B1D"/>
    <w:rsid w:val="00DD0E6B"/>
    <w:rsid w:val="00DE195D"/>
    <w:rsid w:val="00DF72E6"/>
    <w:rsid w:val="00E01369"/>
    <w:rsid w:val="00E756F5"/>
    <w:rsid w:val="00E76AC6"/>
    <w:rsid w:val="00E9331C"/>
    <w:rsid w:val="00EB3439"/>
    <w:rsid w:val="00EF5975"/>
    <w:rsid w:val="00EF7854"/>
    <w:rsid w:val="00F02E91"/>
    <w:rsid w:val="00F12EB0"/>
    <w:rsid w:val="00F13F61"/>
    <w:rsid w:val="00F27A85"/>
    <w:rsid w:val="00F70E6C"/>
    <w:rsid w:val="00FD3514"/>
    <w:rsid w:val="00FD373F"/>
    <w:rsid w:val="00FE2467"/>
    <w:rsid w:val="00FE60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5661DBF"/>
  <w15:chartTrackingRefBased/>
  <w15:docId w15:val="{FE77F248-E2B8-43B4-B9AD-EB5718E58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05AE"/>
    <w:pPr>
      <w:ind w:leftChars="400" w:left="840"/>
    </w:pPr>
  </w:style>
  <w:style w:type="paragraph" w:styleId="a4">
    <w:name w:val="Revision"/>
    <w:hidden/>
    <w:uiPriority w:val="99"/>
    <w:semiHidden/>
    <w:rsid w:val="006243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531</Words>
  <Characters>3029</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谷藤豊仁</dc:creator>
  <cp:keywords/>
  <dc:description/>
  <cp:lastModifiedBy>谷藤豊仁</cp:lastModifiedBy>
  <cp:revision>4</cp:revision>
  <cp:lastPrinted>2022-08-16T14:32:00Z</cp:lastPrinted>
  <dcterms:created xsi:type="dcterms:W3CDTF">2022-08-16T14:31:00Z</dcterms:created>
  <dcterms:modified xsi:type="dcterms:W3CDTF">2022-08-27T04:38:00Z</dcterms:modified>
</cp:coreProperties>
</file>